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114B9" w14:textId="489F646F" w:rsidR="00AB0EAA" w:rsidRPr="00AB0EAA" w:rsidRDefault="00AB0EAA" w:rsidP="00AB0EAA">
      <w:pPr>
        <w:pStyle w:val="Nzev"/>
        <w:spacing w:before="60" w:line="300" w:lineRule="atLeast"/>
        <w:jc w:val="both"/>
        <w:rPr>
          <w:rFonts w:ascii="Arial" w:eastAsia="Calibri" w:hAnsi="Arial"/>
          <w:sz w:val="24"/>
          <w:szCs w:val="22"/>
        </w:rPr>
      </w:pPr>
      <w:r w:rsidRPr="00AB0EAA">
        <w:rPr>
          <w:rFonts w:ascii="Arial" w:eastAsia="Calibri" w:hAnsi="Arial"/>
          <w:sz w:val="24"/>
          <w:szCs w:val="22"/>
        </w:rPr>
        <w:t xml:space="preserve">Příloha č. </w:t>
      </w:r>
      <w:r w:rsidR="00EE4493">
        <w:rPr>
          <w:rFonts w:ascii="Arial" w:eastAsia="Calibri" w:hAnsi="Arial"/>
          <w:sz w:val="24"/>
          <w:szCs w:val="22"/>
        </w:rPr>
        <w:t>9</w:t>
      </w:r>
      <w:r w:rsidR="007D3867">
        <w:rPr>
          <w:rFonts w:ascii="Arial" w:eastAsia="Calibri" w:hAnsi="Arial"/>
          <w:sz w:val="24"/>
          <w:szCs w:val="22"/>
        </w:rPr>
        <w:t xml:space="preserve"> ZD</w:t>
      </w:r>
    </w:p>
    <w:p w14:paraId="110DA97D" w14:textId="77777777" w:rsidR="00AB0EAA" w:rsidRDefault="00AB0EAA" w:rsidP="00AB0EAA">
      <w:pPr>
        <w:pStyle w:val="Nzev"/>
        <w:spacing w:before="60" w:line="300" w:lineRule="atLeast"/>
        <w:jc w:val="both"/>
        <w:rPr>
          <w:rFonts w:ascii="Arial" w:eastAsia="Calibri" w:hAnsi="Arial"/>
          <w:b/>
          <w:sz w:val="32"/>
          <w:szCs w:val="22"/>
        </w:rPr>
      </w:pPr>
    </w:p>
    <w:p w14:paraId="7CC267C8" w14:textId="4AA7EC4D" w:rsidR="005A5BA1" w:rsidRPr="00793D00" w:rsidRDefault="005A5BA1" w:rsidP="001D655A">
      <w:pPr>
        <w:pStyle w:val="Nzev"/>
        <w:spacing w:before="60" w:line="300" w:lineRule="atLeast"/>
        <w:rPr>
          <w:rFonts w:ascii="Arial" w:hAnsi="Arial" w:cs="Arial"/>
          <w:b/>
          <w:smallCap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93D00">
        <w:rPr>
          <w:rFonts w:ascii="Arial" w:eastAsia="Calibri" w:hAnsi="Arial"/>
          <w:b/>
          <w:sz w:val="32"/>
          <w:szCs w:val="22"/>
        </w:rPr>
        <w:t>PROHLÁŠENÍ O ZACHOVÁNÍ DŮVĚRNOSTI INFORMACÍ</w:t>
      </w:r>
    </w:p>
    <w:p w14:paraId="0B880789" w14:textId="77777777" w:rsidR="00A568A4" w:rsidRPr="00681BCE" w:rsidRDefault="00A568A4">
      <w:pPr>
        <w:spacing w:line="300" w:lineRule="atLeast"/>
        <w:rPr>
          <w:rFonts w:ascii="Arial" w:hAnsi="Arial" w:cs="Arial"/>
          <w:sz w:val="20"/>
          <w:lang w:val="cs-CZ"/>
        </w:rPr>
      </w:pPr>
    </w:p>
    <w:p w14:paraId="7C95C604" w14:textId="77777777" w:rsidR="00A568A4" w:rsidRPr="00681BCE" w:rsidRDefault="00A568A4">
      <w:pPr>
        <w:rPr>
          <w:rFonts w:ascii="Arial" w:hAnsi="Arial" w:cs="Arial"/>
          <w:sz w:val="20"/>
          <w:lang w:val="cs-CZ"/>
        </w:rPr>
      </w:pPr>
    </w:p>
    <w:p w14:paraId="4C71A8D8" w14:textId="09D9651A" w:rsidR="00822318" w:rsidRPr="00793D00" w:rsidRDefault="00680680" w:rsidP="0060217B">
      <w:pPr>
        <w:pStyle w:val="Zpat"/>
        <w:tabs>
          <w:tab w:val="clear" w:pos="4536"/>
          <w:tab w:val="clear" w:pos="9072"/>
          <w:tab w:val="left" w:pos="2268"/>
        </w:tabs>
        <w:jc w:val="both"/>
        <w:rPr>
          <w:rFonts w:ascii="Arial" w:hAnsi="Arial" w:cs="Arial"/>
          <w:b/>
          <w:sz w:val="20"/>
          <w:lang w:val="cs-CZ" w:eastAsia="cs-CZ"/>
        </w:rPr>
      </w:pPr>
      <w:r w:rsidRPr="00680680">
        <w:rPr>
          <w:rFonts w:ascii="Arial" w:hAnsi="Arial" w:cs="Arial"/>
          <w:b/>
          <w:sz w:val="20"/>
          <w:lang w:val="cs-CZ" w:eastAsia="cs-CZ"/>
        </w:rPr>
        <w:t>[</w:t>
      </w:r>
      <w:r w:rsidRPr="00793D00">
        <w:rPr>
          <w:rFonts w:ascii="Arial" w:hAnsi="Arial" w:cs="Arial"/>
          <w:b/>
          <w:sz w:val="20"/>
          <w:highlight w:val="yellow"/>
          <w:lang w:val="cs-CZ" w:eastAsia="cs-CZ"/>
        </w:rPr>
        <w:t>DOPLNIT JMÉNO A PŘÍJMENÍ NEBO FIRMU DODAVATELE</w:t>
      </w:r>
      <w:r w:rsidRPr="00793D00">
        <w:rPr>
          <w:rFonts w:ascii="Arial" w:hAnsi="Arial" w:cs="Arial"/>
          <w:b/>
          <w:sz w:val="20"/>
          <w:lang w:val="cs-CZ" w:eastAsia="cs-CZ"/>
        </w:rPr>
        <w:t>]</w:t>
      </w:r>
    </w:p>
    <w:p w14:paraId="15EB3E2E" w14:textId="2E46B69E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>[</w:t>
      </w:r>
      <w:r w:rsidRPr="00793D00">
        <w:rPr>
          <w:rFonts w:ascii="Arial" w:hAnsi="Arial" w:cs="Arial"/>
          <w:sz w:val="20"/>
          <w:highlight w:val="yellow"/>
          <w:lang w:val="cs-CZ" w:eastAsia="cs-CZ"/>
        </w:rPr>
        <w:t>DOPLNIT ZÁPIS DO OBCHODNÍHO REJSTŘÍKU ČI DO JINÉHO REJSTŘÍKU</w:t>
      </w:r>
      <w:r w:rsidRPr="00793D00">
        <w:rPr>
          <w:rFonts w:ascii="Arial" w:hAnsi="Arial" w:cs="Arial"/>
          <w:sz w:val="20"/>
          <w:lang w:val="cs-CZ" w:eastAsia="cs-CZ"/>
        </w:rPr>
        <w:t>]</w:t>
      </w:r>
    </w:p>
    <w:p w14:paraId="654BB5B1" w14:textId="3DEB7BD0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>[</w:t>
      </w:r>
      <w:r w:rsidRPr="00793D00">
        <w:rPr>
          <w:rFonts w:ascii="Arial" w:hAnsi="Arial" w:cs="Arial"/>
          <w:sz w:val="20"/>
          <w:highlight w:val="yellow"/>
          <w:lang w:val="cs-CZ" w:eastAsia="cs-CZ"/>
        </w:rPr>
        <w:t>DOPLNIT MÍSTO PODNIKÁNÍ/BYDLIŠTĚ/SÍDLO DODAVATELE</w:t>
      </w:r>
      <w:r w:rsidRPr="00793D00">
        <w:rPr>
          <w:rFonts w:ascii="Arial" w:hAnsi="Arial" w:cs="Arial"/>
          <w:sz w:val="20"/>
          <w:lang w:val="cs-CZ" w:eastAsia="cs-CZ"/>
        </w:rPr>
        <w:t>]</w:t>
      </w:r>
    </w:p>
    <w:p w14:paraId="77098716" w14:textId="7C118B62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>zastoupená: [</w:t>
      </w:r>
      <w:r w:rsidRPr="00793D00">
        <w:rPr>
          <w:rFonts w:ascii="Arial" w:hAnsi="Arial" w:cs="Arial"/>
          <w:sz w:val="20"/>
          <w:highlight w:val="yellow"/>
          <w:lang w:val="cs-CZ" w:eastAsia="cs-CZ"/>
        </w:rPr>
        <w:t>V PŘÍPADĚ PRÁVNICKÉ OSOBY DOPLNIT ZÁSTUPCE</w:t>
      </w:r>
      <w:r w:rsidRPr="00793D00">
        <w:rPr>
          <w:rFonts w:ascii="Arial" w:hAnsi="Arial" w:cs="Arial"/>
          <w:sz w:val="20"/>
          <w:lang w:val="cs-CZ" w:eastAsia="cs-CZ"/>
        </w:rPr>
        <w:t>]</w:t>
      </w:r>
    </w:p>
    <w:p w14:paraId="7440569C" w14:textId="70CE71EC" w:rsidR="00680680" w:rsidRPr="00D36F76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/>
        </w:rPr>
      </w:pPr>
      <w:r w:rsidRPr="00D36F76">
        <w:rPr>
          <w:rFonts w:ascii="Arial" w:hAnsi="Arial" w:cs="Arial"/>
          <w:sz w:val="20"/>
          <w:lang w:val="cs-CZ"/>
        </w:rPr>
        <w:t>[</w:t>
      </w:r>
      <w:r w:rsidRPr="00D36F76">
        <w:rPr>
          <w:rFonts w:ascii="Arial" w:hAnsi="Arial" w:cs="Arial"/>
          <w:sz w:val="20"/>
          <w:highlight w:val="yellow"/>
          <w:lang w:val="cs-CZ"/>
        </w:rPr>
        <w:t>DOPLNIT RČ nebo IČO, DIČ DODAVATELE</w:t>
      </w:r>
      <w:r w:rsidRPr="00D36F76">
        <w:rPr>
          <w:rFonts w:ascii="Arial" w:hAnsi="Arial" w:cs="Arial"/>
          <w:sz w:val="20"/>
          <w:lang w:val="cs-CZ"/>
        </w:rPr>
        <w:t>]</w:t>
      </w:r>
    </w:p>
    <w:p w14:paraId="0507630D" w14:textId="77777777" w:rsidR="0068068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</w:p>
    <w:p w14:paraId="6FA8C0BE" w14:textId="09D44CB2" w:rsidR="001C58B7" w:rsidRPr="00793D00" w:rsidRDefault="001C58B7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 xml:space="preserve">(dále </w:t>
      </w:r>
      <w:r w:rsidR="008A39D0">
        <w:rPr>
          <w:rFonts w:ascii="Arial" w:hAnsi="Arial" w:cs="Arial"/>
          <w:sz w:val="20"/>
          <w:lang w:val="cs-CZ" w:eastAsia="cs-CZ"/>
        </w:rPr>
        <w:t>jen</w:t>
      </w:r>
      <w:r w:rsidR="008A39D0" w:rsidRPr="00793D00">
        <w:rPr>
          <w:rFonts w:ascii="Arial" w:hAnsi="Arial" w:cs="Arial"/>
          <w:sz w:val="20"/>
          <w:lang w:val="cs-CZ" w:eastAsia="cs-CZ"/>
        </w:rPr>
        <w:t xml:space="preserve"> </w:t>
      </w:r>
      <w:r w:rsidRPr="00793D00">
        <w:rPr>
          <w:rFonts w:ascii="Arial" w:hAnsi="Arial" w:cs="Arial"/>
          <w:sz w:val="20"/>
          <w:lang w:val="cs-CZ" w:eastAsia="cs-CZ"/>
        </w:rPr>
        <w:t>„</w:t>
      </w:r>
      <w:r w:rsidR="008A39D0" w:rsidRPr="00793D00">
        <w:rPr>
          <w:rFonts w:ascii="Arial" w:hAnsi="Arial" w:cs="Arial"/>
          <w:b/>
          <w:sz w:val="20"/>
          <w:lang w:val="cs-CZ" w:eastAsia="cs-CZ"/>
        </w:rPr>
        <w:t>D</w:t>
      </w:r>
      <w:r w:rsidR="003F704B" w:rsidRPr="00793D00">
        <w:rPr>
          <w:rFonts w:ascii="Arial" w:hAnsi="Arial" w:cs="Arial"/>
          <w:b/>
          <w:sz w:val="20"/>
          <w:lang w:val="cs-CZ" w:eastAsia="cs-CZ"/>
        </w:rPr>
        <w:t>odavatel</w:t>
      </w:r>
      <w:r w:rsidRPr="00793D00">
        <w:rPr>
          <w:rFonts w:ascii="Arial" w:hAnsi="Arial" w:cs="Arial"/>
          <w:sz w:val="20"/>
          <w:lang w:val="cs-CZ" w:eastAsia="cs-CZ"/>
        </w:rPr>
        <w:t>“)</w:t>
      </w:r>
    </w:p>
    <w:p w14:paraId="37F73927" w14:textId="77777777" w:rsidR="00A568A4" w:rsidRPr="00681BCE" w:rsidRDefault="00A568A4">
      <w:pPr>
        <w:widowControl/>
        <w:rPr>
          <w:rFonts w:ascii="Arial" w:hAnsi="Arial" w:cs="Arial"/>
          <w:sz w:val="20"/>
          <w:lang w:val="cs-CZ" w:eastAsia="cs-CZ"/>
        </w:rPr>
      </w:pPr>
    </w:p>
    <w:p w14:paraId="22585806" w14:textId="088EFADC" w:rsidR="00A568A4" w:rsidRPr="00681BCE" w:rsidRDefault="005A5BA1" w:rsidP="00793D00">
      <w:pPr>
        <w:jc w:val="both"/>
        <w:rPr>
          <w:rFonts w:ascii="Arial" w:hAnsi="Arial" w:cs="Arial"/>
          <w:sz w:val="20"/>
          <w:lang w:val="cs-CZ" w:eastAsia="cs-CZ"/>
        </w:rPr>
      </w:pPr>
      <w:r>
        <w:rPr>
          <w:rFonts w:ascii="Arial" w:hAnsi="Arial" w:cs="Arial"/>
          <w:sz w:val="20"/>
          <w:lang w:val="cs-CZ" w:eastAsia="cs-CZ"/>
        </w:rPr>
        <w:t>Dodavatel tímto ve smyslu ustanovení § 36 odst. 8 zákona č. 134/2016 Sb., o zadávání veřejných zakázek, ve znění pozdějších předpisů (dále jen „</w:t>
      </w:r>
      <w:r w:rsidRPr="00B2103E">
        <w:rPr>
          <w:rFonts w:ascii="Arial" w:hAnsi="Arial" w:cs="Arial"/>
          <w:b/>
          <w:sz w:val="20"/>
          <w:lang w:val="cs-CZ" w:eastAsia="cs-CZ"/>
        </w:rPr>
        <w:t>ZZVZ</w:t>
      </w:r>
      <w:r>
        <w:rPr>
          <w:rFonts w:ascii="Arial" w:hAnsi="Arial" w:cs="Arial"/>
          <w:sz w:val="20"/>
          <w:lang w:val="cs-CZ" w:eastAsia="cs-CZ"/>
        </w:rPr>
        <w:t xml:space="preserve">“) v návaznosti na ustanovení § </w:t>
      </w:r>
      <w:r w:rsidRPr="00681BCE">
        <w:rPr>
          <w:rFonts w:ascii="Arial" w:hAnsi="Arial" w:cs="Arial"/>
          <w:sz w:val="20"/>
          <w:lang w:val="cs-CZ" w:eastAsia="cs-CZ"/>
        </w:rPr>
        <w:t>504 zákona č. 89/2012 Sb., občanský zákoník, v</w:t>
      </w:r>
      <w:r>
        <w:rPr>
          <w:rFonts w:ascii="Arial" w:hAnsi="Arial" w:cs="Arial"/>
          <w:sz w:val="20"/>
          <w:lang w:val="cs-CZ" w:eastAsia="cs-CZ"/>
        </w:rPr>
        <w:t>e</w:t>
      </w:r>
      <w:r w:rsidRPr="00681BCE">
        <w:rPr>
          <w:rFonts w:ascii="Arial" w:hAnsi="Arial" w:cs="Arial"/>
          <w:sz w:val="20"/>
          <w:lang w:val="cs-CZ" w:eastAsia="cs-CZ"/>
        </w:rPr>
        <w:t xml:space="preserve"> znění</w:t>
      </w:r>
      <w:r>
        <w:rPr>
          <w:rFonts w:ascii="Arial" w:hAnsi="Arial" w:cs="Arial"/>
          <w:sz w:val="20"/>
          <w:lang w:val="cs-CZ" w:eastAsia="cs-CZ"/>
        </w:rPr>
        <w:t xml:space="preserve"> pozdějších přepisů (dále jen „</w:t>
      </w:r>
      <w:r w:rsidRPr="00B2103E">
        <w:rPr>
          <w:rFonts w:ascii="Arial" w:hAnsi="Arial" w:cs="Arial"/>
          <w:b/>
          <w:sz w:val="20"/>
          <w:lang w:val="cs-CZ" w:eastAsia="cs-CZ"/>
        </w:rPr>
        <w:t>OZ</w:t>
      </w:r>
      <w:r>
        <w:rPr>
          <w:rFonts w:ascii="Arial" w:hAnsi="Arial" w:cs="Arial"/>
          <w:sz w:val="20"/>
          <w:lang w:val="cs-CZ" w:eastAsia="cs-CZ"/>
        </w:rPr>
        <w:t xml:space="preserve">“) činí následující prohlášení a spolu s tímto se zavazuje k zachovávání mlčenlivosti </w:t>
      </w:r>
      <w:r w:rsidR="00CC7C1C">
        <w:rPr>
          <w:rFonts w:ascii="Arial" w:hAnsi="Arial" w:cs="Arial"/>
          <w:sz w:val="20"/>
          <w:lang w:val="cs-CZ" w:eastAsia="cs-CZ"/>
        </w:rPr>
        <w:t xml:space="preserve">a povinností </w:t>
      </w:r>
      <w:r>
        <w:rPr>
          <w:rFonts w:ascii="Arial" w:hAnsi="Arial" w:cs="Arial"/>
          <w:sz w:val="20"/>
          <w:lang w:val="cs-CZ" w:eastAsia="cs-CZ"/>
        </w:rPr>
        <w:t>v níže uvedeném rozsahu (dále jen „</w:t>
      </w:r>
      <w:r w:rsidRPr="00793D00">
        <w:rPr>
          <w:rFonts w:ascii="Arial" w:hAnsi="Arial" w:cs="Arial"/>
          <w:b/>
          <w:sz w:val="20"/>
          <w:lang w:val="cs-CZ" w:eastAsia="cs-CZ"/>
        </w:rPr>
        <w:t>Prohlášení</w:t>
      </w:r>
      <w:r>
        <w:rPr>
          <w:rFonts w:ascii="Arial" w:hAnsi="Arial" w:cs="Arial"/>
          <w:sz w:val="20"/>
          <w:lang w:val="cs-CZ" w:eastAsia="cs-CZ"/>
        </w:rPr>
        <w:t>“).</w:t>
      </w:r>
    </w:p>
    <w:p w14:paraId="4EC52D50" w14:textId="77777777" w:rsidR="00A568A4" w:rsidRPr="00681BCE" w:rsidRDefault="00A568A4">
      <w:pPr>
        <w:rPr>
          <w:rFonts w:ascii="Arial" w:hAnsi="Arial" w:cs="Arial"/>
          <w:sz w:val="20"/>
          <w:lang w:val="cs-CZ"/>
        </w:rPr>
      </w:pPr>
    </w:p>
    <w:p w14:paraId="1F89F389" w14:textId="780A0725" w:rsidR="00A568A4" w:rsidRPr="00681BCE" w:rsidRDefault="005A5BA1">
      <w:pPr>
        <w:pStyle w:val="Normal-podtitul"/>
        <w:keepNext/>
        <w:rPr>
          <w:rFonts w:ascii="Arial" w:hAnsi="Arial" w:cs="Arial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sz w:val="20"/>
        </w:rPr>
        <w:t>PREAMBULE</w:t>
      </w:r>
      <w:r w:rsidRPr="00681BCE" w:rsidDel="005A5BA1">
        <w:rPr>
          <w:rFonts w:ascii="Arial" w:hAnsi="Arial" w:cs="Arial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5DA0FE87" w14:textId="3D2BB3C3" w:rsidR="005A5BA1" w:rsidRPr="00CC7C1C" w:rsidRDefault="008A39D0" w:rsidP="00793D00">
      <w:pPr>
        <w:spacing w:line="250" w:lineRule="exact"/>
        <w:jc w:val="both"/>
        <w:rPr>
          <w:rFonts w:ascii="Arial" w:hAnsi="Arial" w:cs="Arial"/>
          <w:sz w:val="20"/>
          <w:lang w:val="cs-CZ" w:eastAsia="cs-CZ"/>
        </w:rPr>
      </w:pPr>
      <w:r w:rsidRPr="008A39D0">
        <w:rPr>
          <w:rFonts w:ascii="Arial" w:hAnsi="Arial" w:cs="Arial"/>
          <w:b/>
          <w:sz w:val="20"/>
          <w:lang w:val="cs-CZ" w:eastAsia="cs-CZ"/>
        </w:rPr>
        <w:t>Český rozhlas</w:t>
      </w:r>
      <w:r w:rsidRPr="00793D00">
        <w:rPr>
          <w:rFonts w:ascii="Arial" w:hAnsi="Arial" w:cs="Arial"/>
          <w:sz w:val="20"/>
          <w:lang w:val="cs-CZ" w:eastAsia="cs-CZ"/>
        </w:rPr>
        <w:t xml:space="preserve">, </w:t>
      </w:r>
      <w:r w:rsidRPr="008A39D0">
        <w:rPr>
          <w:rFonts w:ascii="Arial" w:hAnsi="Arial" w:cs="Arial"/>
          <w:sz w:val="20"/>
          <w:lang w:val="cs-CZ" w:eastAsia="cs-CZ"/>
        </w:rPr>
        <w:t>zřízený zákonem č. 484/1991 Sb., o Českém rozhlasu</w:t>
      </w:r>
      <w:r>
        <w:rPr>
          <w:rFonts w:ascii="Arial" w:hAnsi="Arial" w:cs="Arial"/>
          <w:b/>
          <w:sz w:val="20"/>
          <w:lang w:val="cs-CZ" w:eastAsia="cs-CZ"/>
        </w:rPr>
        <w:t xml:space="preserve">, </w:t>
      </w:r>
      <w:r w:rsidRPr="008A39D0">
        <w:rPr>
          <w:rFonts w:ascii="Arial" w:hAnsi="Arial" w:cs="Arial"/>
          <w:sz w:val="20"/>
          <w:lang w:val="cs-CZ" w:eastAsia="cs-CZ"/>
        </w:rPr>
        <w:t>se sídlem Vinohradská 12, 120 99 Praha 2</w:t>
      </w:r>
      <w:r>
        <w:rPr>
          <w:rFonts w:ascii="Arial" w:hAnsi="Arial" w:cs="Arial"/>
          <w:b/>
          <w:sz w:val="20"/>
          <w:lang w:val="cs-CZ" w:eastAsia="cs-CZ"/>
        </w:rPr>
        <w:t xml:space="preserve">, </w:t>
      </w:r>
      <w:r w:rsidRPr="008A39D0">
        <w:rPr>
          <w:rFonts w:ascii="Arial" w:hAnsi="Arial" w:cs="Arial"/>
          <w:sz w:val="20"/>
          <w:lang w:val="cs-CZ" w:eastAsia="cs-CZ"/>
        </w:rPr>
        <w:t>IČO</w:t>
      </w:r>
      <w:r>
        <w:rPr>
          <w:rFonts w:ascii="Arial" w:hAnsi="Arial" w:cs="Arial"/>
          <w:sz w:val="20"/>
          <w:lang w:val="cs-CZ" w:eastAsia="cs-CZ"/>
        </w:rPr>
        <w:t xml:space="preserve"> 45245053 (dále jen „</w:t>
      </w:r>
      <w:r w:rsidRPr="00793D00">
        <w:rPr>
          <w:rFonts w:ascii="Arial" w:hAnsi="Arial" w:cs="Arial"/>
          <w:b/>
          <w:sz w:val="20"/>
          <w:lang w:val="cs-CZ" w:eastAsia="cs-CZ"/>
        </w:rPr>
        <w:t>Český rozhlas</w:t>
      </w:r>
      <w:r>
        <w:rPr>
          <w:rFonts w:ascii="Arial" w:hAnsi="Arial" w:cs="Arial"/>
          <w:sz w:val="20"/>
          <w:lang w:val="cs-CZ" w:eastAsia="cs-CZ"/>
        </w:rPr>
        <w:t xml:space="preserve">“) jako zadavatel veřejné zakázky č. j. </w:t>
      </w:r>
      <w:r w:rsidR="00EE4493">
        <w:rPr>
          <w:rFonts w:ascii="Arial" w:hAnsi="Arial" w:cs="Arial"/>
          <w:b/>
          <w:sz w:val="20"/>
          <w:lang w:val="cs-CZ" w:eastAsia="cs-CZ"/>
        </w:rPr>
        <w:t>VZ</w:t>
      </w:r>
      <w:r w:rsidR="00D36F76">
        <w:rPr>
          <w:rFonts w:ascii="Arial" w:hAnsi="Arial" w:cs="Arial"/>
          <w:b/>
          <w:sz w:val="20"/>
          <w:lang w:val="cs-CZ" w:eastAsia="cs-CZ"/>
        </w:rPr>
        <w:t>25</w:t>
      </w:r>
      <w:r w:rsidR="00EE4493">
        <w:rPr>
          <w:rFonts w:ascii="Arial" w:hAnsi="Arial" w:cs="Arial"/>
          <w:b/>
          <w:sz w:val="20"/>
          <w:lang w:val="cs-CZ" w:eastAsia="cs-CZ"/>
        </w:rPr>
        <w:t>/</w:t>
      </w:r>
      <w:r w:rsidRPr="002A2D93">
        <w:rPr>
          <w:rFonts w:ascii="Arial" w:hAnsi="Arial" w:cs="Arial"/>
          <w:b/>
          <w:sz w:val="20"/>
          <w:lang w:val="cs-CZ" w:eastAsia="cs-CZ"/>
        </w:rPr>
        <w:t>202</w:t>
      </w:r>
      <w:r w:rsidR="00D36F76">
        <w:rPr>
          <w:rFonts w:ascii="Arial" w:hAnsi="Arial" w:cs="Arial"/>
          <w:b/>
          <w:sz w:val="20"/>
          <w:lang w:val="cs-CZ" w:eastAsia="cs-CZ"/>
        </w:rPr>
        <w:t>5</w:t>
      </w:r>
      <w:r w:rsidRPr="008A39D0">
        <w:rPr>
          <w:rFonts w:ascii="Arial" w:hAnsi="Arial" w:cs="Arial"/>
          <w:sz w:val="20"/>
          <w:lang w:val="cs-CZ" w:eastAsia="cs-CZ"/>
        </w:rPr>
        <w:t xml:space="preserve"> </w:t>
      </w:r>
      <w:r w:rsidR="00BF3595">
        <w:rPr>
          <w:rFonts w:ascii="Arial" w:hAnsi="Arial" w:cs="Arial"/>
          <w:sz w:val="20"/>
          <w:lang w:val="cs-CZ" w:eastAsia="cs-CZ"/>
        </w:rPr>
        <w:br/>
      </w:r>
      <w:r w:rsidRPr="008A39D0">
        <w:rPr>
          <w:rFonts w:ascii="Arial" w:hAnsi="Arial" w:cs="Arial"/>
          <w:sz w:val="20"/>
          <w:lang w:val="cs-CZ" w:eastAsia="cs-CZ"/>
        </w:rPr>
        <w:t>s názvem „</w:t>
      </w:r>
      <w:r w:rsidR="00D36F76" w:rsidRPr="00D36F76">
        <w:rPr>
          <w:rFonts w:ascii="Arial" w:hAnsi="Arial" w:cs="Arial"/>
          <w:b/>
          <w:sz w:val="20"/>
          <w:lang w:val="cs-CZ" w:eastAsia="cs-CZ"/>
        </w:rPr>
        <w:t xml:space="preserve">Modernizace PZTS v </w:t>
      </w:r>
      <w:proofErr w:type="spellStart"/>
      <w:r w:rsidR="00D36F76" w:rsidRPr="00D36F76">
        <w:rPr>
          <w:rFonts w:ascii="Arial" w:hAnsi="Arial" w:cs="Arial"/>
          <w:b/>
          <w:sz w:val="20"/>
          <w:lang w:val="cs-CZ" w:eastAsia="cs-CZ"/>
        </w:rPr>
        <w:t>ČRo</w:t>
      </w:r>
      <w:proofErr w:type="spellEnd"/>
      <w:r w:rsidR="00D36F76" w:rsidRPr="00D36F76">
        <w:rPr>
          <w:rFonts w:ascii="Arial" w:hAnsi="Arial" w:cs="Arial"/>
          <w:b/>
          <w:sz w:val="20"/>
          <w:lang w:val="cs-CZ" w:eastAsia="cs-CZ"/>
        </w:rPr>
        <w:t xml:space="preserve"> Praha 2</w:t>
      </w:r>
      <w:r w:rsidRPr="008A39D0">
        <w:rPr>
          <w:rFonts w:ascii="Arial" w:hAnsi="Arial" w:cs="Arial"/>
          <w:sz w:val="20"/>
          <w:lang w:val="cs-CZ" w:eastAsia="cs-CZ"/>
        </w:rPr>
        <w:t>“ (dále jen „</w:t>
      </w:r>
      <w:r w:rsidRPr="00793D00">
        <w:rPr>
          <w:rFonts w:ascii="Arial" w:hAnsi="Arial" w:cs="Arial"/>
          <w:b/>
          <w:sz w:val="20"/>
          <w:lang w:val="cs-CZ" w:eastAsia="cs-CZ"/>
        </w:rPr>
        <w:t>veřejná zakázka</w:t>
      </w:r>
      <w:r w:rsidRPr="008A39D0">
        <w:rPr>
          <w:rFonts w:ascii="Arial" w:hAnsi="Arial" w:cs="Arial"/>
          <w:sz w:val="20"/>
          <w:lang w:val="cs-CZ" w:eastAsia="cs-CZ"/>
        </w:rPr>
        <w:t>“)</w:t>
      </w:r>
      <w:r>
        <w:rPr>
          <w:rFonts w:ascii="Arial" w:hAnsi="Arial" w:cs="Arial"/>
          <w:sz w:val="20"/>
          <w:lang w:val="cs-CZ" w:eastAsia="cs-CZ"/>
        </w:rPr>
        <w:t xml:space="preserve"> zadávané </w:t>
      </w:r>
      <w:r w:rsidR="00BC77C3">
        <w:rPr>
          <w:rFonts w:ascii="Arial" w:hAnsi="Arial" w:cs="Arial"/>
          <w:sz w:val="20"/>
          <w:lang w:val="cs-CZ" w:eastAsia="cs-CZ"/>
        </w:rPr>
        <w:t>v otevřeném nadlimitním</w:t>
      </w:r>
      <w:r w:rsidR="00EE4493">
        <w:rPr>
          <w:rFonts w:ascii="Arial" w:hAnsi="Arial" w:cs="Arial"/>
          <w:sz w:val="20"/>
          <w:lang w:val="cs-CZ" w:eastAsia="cs-CZ"/>
        </w:rPr>
        <w:t xml:space="preserve"> řízení dle ustanovení § 5</w:t>
      </w:r>
      <w:r w:rsidR="00BC77C3">
        <w:rPr>
          <w:rFonts w:ascii="Arial" w:hAnsi="Arial" w:cs="Arial"/>
          <w:sz w:val="20"/>
          <w:lang w:val="cs-CZ" w:eastAsia="cs-CZ"/>
        </w:rPr>
        <w:t>6</w:t>
      </w:r>
      <w:r w:rsidRPr="008A39D0">
        <w:rPr>
          <w:rFonts w:ascii="Arial" w:hAnsi="Arial" w:cs="Arial"/>
          <w:sz w:val="20"/>
          <w:lang w:val="cs-CZ" w:eastAsia="cs-CZ"/>
        </w:rPr>
        <w:t xml:space="preserve"> </w:t>
      </w:r>
      <w:r w:rsidR="005A5BA1">
        <w:rPr>
          <w:rFonts w:ascii="Arial" w:hAnsi="Arial" w:cs="Arial"/>
          <w:sz w:val="20"/>
          <w:lang w:val="cs-CZ" w:eastAsia="cs-CZ"/>
        </w:rPr>
        <w:t>ZZVZ</w:t>
      </w:r>
      <w:r>
        <w:rPr>
          <w:rFonts w:ascii="Arial" w:hAnsi="Arial" w:cs="Arial"/>
          <w:sz w:val="20"/>
          <w:lang w:val="cs-CZ" w:eastAsia="cs-CZ"/>
        </w:rPr>
        <w:t xml:space="preserve">, požaduje ve smyslu ustanovení § 36 odst. 8 ZZVZ po Dodavateli přijetí přiměřeného opatření k ochraně důvěrné povahy informací v podobě podepsání tohoto </w:t>
      </w:r>
      <w:r w:rsidR="00CC7C1C">
        <w:rPr>
          <w:rFonts w:ascii="Arial" w:hAnsi="Arial" w:cs="Arial"/>
          <w:sz w:val="20"/>
          <w:lang w:val="cs-CZ" w:eastAsia="cs-CZ"/>
        </w:rPr>
        <w:t>P</w:t>
      </w:r>
      <w:r>
        <w:rPr>
          <w:rFonts w:ascii="Arial" w:hAnsi="Arial" w:cs="Arial"/>
          <w:sz w:val="20"/>
          <w:lang w:val="cs-CZ" w:eastAsia="cs-CZ"/>
        </w:rPr>
        <w:t>rohlášení</w:t>
      </w:r>
      <w:r w:rsidR="00CC7C1C">
        <w:rPr>
          <w:rFonts w:ascii="Arial" w:hAnsi="Arial" w:cs="Arial"/>
          <w:sz w:val="20"/>
          <w:lang w:val="cs-CZ" w:eastAsia="cs-CZ"/>
        </w:rPr>
        <w:t xml:space="preserve"> osobou či osobami oprávněnými jednat za Dodavatele</w:t>
      </w:r>
      <w:r>
        <w:rPr>
          <w:rFonts w:ascii="Arial" w:hAnsi="Arial" w:cs="Arial"/>
          <w:sz w:val="20"/>
          <w:lang w:val="cs-CZ" w:eastAsia="cs-CZ"/>
        </w:rPr>
        <w:t xml:space="preserve"> a </w:t>
      </w:r>
      <w:r w:rsidR="00CC7C1C">
        <w:rPr>
          <w:rFonts w:ascii="Arial" w:hAnsi="Arial" w:cs="Arial"/>
          <w:sz w:val="20"/>
          <w:lang w:val="cs-CZ" w:eastAsia="cs-CZ"/>
        </w:rPr>
        <w:t xml:space="preserve">tím </w:t>
      </w:r>
      <w:r>
        <w:rPr>
          <w:rFonts w:ascii="Arial" w:hAnsi="Arial" w:cs="Arial"/>
          <w:sz w:val="20"/>
          <w:lang w:val="cs-CZ" w:eastAsia="cs-CZ"/>
        </w:rPr>
        <w:t xml:space="preserve">přijetí závazku o zachování </w:t>
      </w:r>
      <w:r w:rsidR="005A5BA1">
        <w:rPr>
          <w:rFonts w:ascii="Arial" w:hAnsi="Arial" w:cs="Arial"/>
          <w:sz w:val="20"/>
          <w:lang w:val="cs-CZ" w:eastAsia="cs-CZ"/>
        </w:rPr>
        <w:t xml:space="preserve">důvěrnosti níže specifikovaných informací </w:t>
      </w:r>
      <w:r w:rsidR="00CC7C1C">
        <w:rPr>
          <w:rFonts w:ascii="Arial" w:hAnsi="Arial" w:cs="Arial"/>
          <w:sz w:val="20"/>
          <w:lang w:val="cs-CZ" w:eastAsia="cs-CZ"/>
        </w:rPr>
        <w:t>a dodržování uvedených povinností</w:t>
      </w:r>
      <w:r w:rsidR="005A5BA1">
        <w:rPr>
          <w:rFonts w:ascii="Arial" w:hAnsi="Arial" w:cs="Arial"/>
          <w:sz w:val="20"/>
          <w:lang w:val="cs-CZ" w:eastAsia="cs-CZ"/>
        </w:rPr>
        <w:t>.</w:t>
      </w:r>
    </w:p>
    <w:p w14:paraId="04316A15" w14:textId="115FC4CF" w:rsidR="005A5BA1" w:rsidRDefault="005A5BA1" w:rsidP="005A5BA1">
      <w:pPr>
        <w:pStyle w:val="Heading-Number-ContractCzechRadio"/>
      </w:pPr>
      <w:r>
        <w:rPr>
          <w:rFonts w:cs="Arial"/>
        </w:rPr>
        <w:t>Důvěrné informace</w:t>
      </w:r>
    </w:p>
    <w:p w14:paraId="76218FD6" w14:textId="4D0B940F" w:rsidR="005A5BA1" w:rsidRDefault="005A5BA1" w:rsidP="00793D00">
      <w:pPr>
        <w:pStyle w:val="ListNumber-ContractCzechRadio"/>
        <w:rPr>
          <w:rFonts w:cs="Arial"/>
          <w:szCs w:val="20"/>
        </w:rPr>
      </w:pPr>
      <w:r w:rsidRPr="00793D00">
        <w:rPr>
          <w:rFonts w:cs="Arial"/>
          <w:szCs w:val="20"/>
        </w:rPr>
        <w:t xml:space="preserve">Dodavatel podpisem tohoto </w:t>
      </w:r>
      <w:r w:rsidR="008C747D" w:rsidRPr="00793D00">
        <w:rPr>
          <w:rFonts w:cs="Arial"/>
          <w:szCs w:val="20"/>
        </w:rPr>
        <w:t xml:space="preserve">Prohlášení výslovně bere na vědomí, že </w:t>
      </w:r>
      <w:r w:rsidRPr="00793D00">
        <w:rPr>
          <w:rFonts w:cs="Arial"/>
          <w:szCs w:val="20"/>
        </w:rPr>
        <w:t xml:space="preserve">Český rozhlas za důvěrné informace </w:t>
      </w:r>
      <w:r w:rsidR="00CC7C1C">
        <w:rPr>
          <w:rFonts w:cs="Arial"/>
          <w:szCs w:val="20"/>
        </w:rPr>
        <w:t xml:space="preserve">s povahou obchodního tajemství podle § 504 OZ </w:t>
      </w:r>
      <w:r w:rsidRPr="00793D00">
        <w:rPr>
          <w:rFonts w:cs="Arial"/>
          <w:szCs w:val="20"/>
        </w:rPr>
        <w:t xml:space="preserve">ve smyslu tohoto </w:t>
      </w:r>
      <w:r w:rsidR="00CC7C1C">
        <w:rPr>
          <w:rFonts w:cs="Arial"/>
          <w:szCs w:val="20"/>
        </w:rPr>
        <w:t>P</w:t>
      </w:r>
      <w:r w:rsidRPr="00793D00">
        <w:rPr>
          <w:rFonts w:cs="Arial"/>
          <w:szCs w:val="20"/>
        </w:rPr>
        <w:t xml:space="preserve">rohlášení a veřejné zakázky považuje veškeré informace sdělované </w:t>
      </w:r>
      <w:r w:rsidR="00793D00">
        <w:rPr>
          <w:rFonts w:cs="Arial"/>
          <w:szCs w:val="20"/>
        </w:rPr>
        <w:t xml:space="preserve">Dodavateli </w:t>
      </w:r>
      <w:r w:rsidRPr="00793D00">
        <w:rPr>
          <w:rFonts w:cs="Arial"/>
          <w:szCs w:val="20"/>
        </w:rPr>
        <w:t xml:space="preserve">v rámci veřejné zakázky </w:t>
      </w:r>
      <w:r w:rsidR="00EE4493">
        <w:rPr>
          <w:rFonts w:cs="Arial"/>
          <w:szCs w:val="20"/>
        </w:rPr>
        <w:t>v přílo</w:t>
      </w:r>
      <w:ins w:id="0" w:author="Kramář Jiří" w:date="2025-08-04T17:26:00Z">
        <w:r w:rsidR="001F057E">
          <w:rPr>
            <w:rFonts w:cs="Arial"/>
            <w:szCs w:val="20"/>
          </w:rPr>
          <w:t>ze</w:t>
        </w:r>
      </w:ins>
      <w:del w:id="1" w:author="Kramář Jiří" w:date="2025-08-04T17:26:00Z">
        <w:r w:rsidR="00EE4493" w:rsidDel="001F057E">
          <w:rPr>
            <w:rFonts w:cs="Arial"/>
            <w:szCs w:val="20"/>
          </w:rPr>
          <w:delText>hác</w:delText>
        </w:r>
      </w:del>
      <w:del w:id="2" w:author="Barášková Petra" w:date="2025-08-05T14:11:00Z">
        <w:r w:rsidR="00EE4493" w:rsidDel="00FD2E0B">
          <w:rPr>
            <w:rFonts w:cs="Arial"/>
            <w:szCs w:val="20"/>
          </w:rPr>
          <w:delText>h</w:delText>
        </w:r>
      </w:del>
      <w:r w:rsidR="00EE4493">
        <w:rPr>
          <w:rFonts w:cs="Arial"/>
          <w:szCs w:val="20"/>
        </w:rPr>
        <w:t xml:space="preserve"> </w:t>
      </w:r>
      <w:commentRangeStart w:id="3"/>
      <w:commentRangeStart w:id="4"/>
      <w:r w:rsidR="00EE4493">
        <w:rPr>
          <w:rFonts w:cs="Arial"/>
          <w:szCs w:val="20"/>
        </w:rPr>
        <w:t xml:space="preserve">č. </w:t>
      </w:r>
      <w:del w:id="5" w:author="Kramář Jiří" w:date="2025-08-04T17:26:00Z">
        <w:r w:rsidR="00EE4493" w:rsidDel="001F057E">
          <w:rPr>
            <w:rFonts w:cs="Arial"/>
            <w:szCs w:val="20"/>
          </w:rPr>
          <w:delText>6 a č. 7</w:delText>
        </w:r>
      </w:del>
      <w:ins w:id="6" w:author="Kramář Jiří" w:date="2025-08-04T17:26:00Z">
        <w:r w:rsidR="001F057E">
          <w:rPr>
            <w:rFonts w:cs="Arial"/>
            <w:szCs w:val="20"/>
          </w:rPr>
          <w:t>10</w:t>
        </w:r>
      </w:ins>
      <w:r w:rsidR="00EE4493">
        <w:rPr>
          <w:rFonts w:cs="Arial"/>
          <w:szCs w:val="20"/>
        </w:rPr>
        <w:t xml:space="preserve"> </w:t>
      </w:r>
      <w:commentRangeEnd w:id="3"/>
      <w:r w:rsidR="00BC77C3">
        <w:rPr>
          <w:rStyle w:val="Odkaznakoment"/>
          <w:rFonts w:ascii="Times New Roman" w:eastAsia="Times New Roman" w:hAnsi="Times New Roman"/>
          <w:lang w:val="en-AU"/>
        </w:rPr>
        <w:commentReference w:id="3"/>
      </w:r>
      <w:commentRangeEnd w:id="4"/>
      <w:r w:rsidR="001F057E">
        <w:rPr>
          <w:rStyle w:val="Odkaznakoment"/>
          <w:rFonts w:ascii="Times New Roman" w:eastAsia="Times New Roman" w:hAnsi="Times New Roman"/>
          <w:lang w:val="en-AU"/>
        </w:rPr>
        <w:commentReference w:id="4"/>
      </w:r>
      <w:bookmarkStart w:id="7" w:name="_GoBack"/>
      <w:bookmarkEnd w:id="7"/>
      <w:ins w:id="8" w:author="Barášková Petra" w:date="2025-08-05T14:11:00Z">
        <w:r w:rsidR="00FD2E0B">
          <w:rPr>
            <w:rFonts w:cs="Arial"/>
            <w:szCs w:val="20"/>
          </w:rPr>
          <w:t>Z</w:t>
        </w:r>
      </w:ins>
      <w:del w:id="9" w:author="Barášková Petra" w:date="2025-08-05T14:11:00Z">
        <w:r w:rsidR="00EE4493" w:rsidDel="00FD2E0B">
          <w:rPr>
            <w:rFonts w:cs="Arial"/>
            <w:szCs w:val="20"/>
          </w:rPr>
          <w:delText>z</w:delText>
        </w:r>
      </w:del>
      <w:r w:rsidR="00EE4493">
        <w:rPr>
          <w:rFonts w:cs="Arial"/>
          <w:szCs w:val="20"/>
        </w:rPr>
        <w:t xml:space="preserve">adávací dokumentace </w:t>
      </w:r>
      <w:r w:rsidR="00793D00">
        <w:rPr>
          <w:rFonts w:cs="Arial"/>
          <w:szCs w:val="20"/>
        </w:rPr>
        <w:t>a současně si je vědom toho, že Český rozhlas vyžaduje jejich ochranu</w:t>
      </w:r>
      <w:r w:rsidR="00B14521">
        <w:rPr>
          <w:rFonts w:cs="Arial"/>
          <w:szCs w:val="20"/>
        </w:rPr>
        <w:t xml:space="preserve"> (společně dále jen „</w:t>
      </w:r>
      <w:r w:rsidR="00B14521" w:rsidRPr="00B14521">
        <w:rPr>
          <w:rFonts w:cs="Arial"/>
          <w:b/>
          <w:szCs w:val="20"/>
        </w:rPr>
        <w:t>důvěrné informace</w:t>
      </w:r>
      <w:r w:rsidR="00B14521">
        <w:rPr>
          <w:rFonts w:cs="Arial"/>
          <w:szCs w:val="20"/>
        </w:rPr>
        <w:t>“)</w:t>
      </w:r>
      <w:r w:rsidRPr="00793D00">
        <w:rPr>
          <w:rFonts w:cs="Arial"/>
          <w:szCs w:val="20"/>
        </w:rPr>
        <w:t>.</w:t>
      </w:r>
    </w:p>
    <w:p w14:paraId="66A87BF3" w14:textId="259306A9" w:rsidR="00793D00" w:rsidRDefault="00793D00" w:rsidP="00793D00">
      <w:pPr>
        <w:pStyle w:val="Heading-Number-ContractCzechRadio"/>
      </w:pPr>
      <w:r>
        <w:rPr>
          <w:rFonts w:cs="Arial"/>
        </w:rPr>
        <w:t xml:space="preserve">Užití </w:t>
      </w:r>
      <w:r w:rsidR="009E76BA">
        <w:rPr>
          <w:rFonts w:cs="Arial"/>
        </w:rPr>
        <w:t xml:space="preserve">a ochrana </w:t>
      </w:r>
      <w:r>
        <w:rPr>
          <w:rFonts w:cs="Arial"/>
        </w:rPr>
        <w:t>důvěrných informací</w:t>
      </w:r>
    </w:p>
    <w:p w14:paraId="2F76BCD6" w14:textId="3B50EA59" w:rsidR="000E1538" w:rsidRDefault="000E1538" w:rsidP="005A5BA1">
      <w:pPr>
        <w:pStyle w:val="ListNumber-ContractCzechRadio"/>
        <w:rPr>
          <w:rFonts w:cs="Arial"/>
          <w:szCs w:val="20"/>
        </w:rPr>
      </w:pPr>
      <w:r>
        <w:rPr>
          <w:rFonts w:cs="Arial"/>
        </w:rPr>
        <w:t>Dodavatel bere na vědomí, že v</w:t>
      </w:r>
      <w:r w:rsidRPr="00681BCE">
        <w:rPr>
          <w:rFonts w:cs="Arial"/>
        </w:rPr>
        <w:t xml:space="preserve">eškeré </w:t>
      </w:r>
      <w:r>
        <w:rPr>
          <w:rFonts w:cs="Arial"/>
        </w:rPr>
        <w:t>d</w:t>
      </w:r>
      <w:r w:rsidRPr="00681BCE">
        <w:rPr>
          <w:rFonts w:cs="Arial"/>
        </w:rPr>
        <w:t xml:space="preserve">ůvěrné informace zůstávají ve vlastnictví </w:t>
      </w:r>
      <w:r>
        <w:rPr>
          <w:rFonts w:cs="Arial"/>
        </w:rPr>
        <w:t xml:space="preserve">Českého rozhlasu </w:t>
      </w:r>
      <w:r>
        <w:rPr>
          <w:rFonts w:cs="Arial"/>
        </w:rPr>
        <w:br/>
      </w:r>
      <w:r w:rsidRPr="00681BCE">
        <w:rPr>
          <w:rFonts w:cs="Arial"/>
        </w:rPr>
        <w:t>a žádné oprávnění či jiná práva vztahující se k</w:t>
      </w:r>
      <w:r w:rsidR="00CC7C1C">
        <w:rPr>
          <w:rFonts w:cs="Arial"/>
        </w:rPr>
        <w:t> </w:t>
      </w:r>
      <w:r w:rsidRPr="00681BCE">
        <w:rPr>
          <w:rFonts w:cs="Arial"/>
        </w:rPr>
        <w:t>těmto</w:t>
      </w:r>
      <w:r w:rsidR="00CC7C1C">
        <w:rPr>
          <w:rFonts w:cs="Arial"/>
        </w:rPr>
        <w:t xml:space="preserve"> důvěrným</w:t>
      </w:r>
      <w:r w:rsidRPr="00681BCE">
        <w:rPr>
          <w:rFonts w:cs="Arial"/>
        </w:rPr>
        <w:t xml:space="preserve"> informacím nejsou</w:t>
      </w:r>
      <w:r>
        <w:rPr>
          <w:rFonts w:cs="Arial"/>
        </w:rPr>
        <w:t xml:space="preserve"> Dodavateli jejich sdělením</w:t>
      </w:r>
      <w:r w:rsidRPr="00681BCE">
        <w:rPr>
          <w:rFonts w:cs="Arial"/>
        </w:rPr>
        <w:t xml:space="preserve"> udělena nebo na </w:t>
      </w:r>
      <w:r>
        <w:rPr>
          <w:rFonts w:cs="Arial"/>
        </w:rPr>
        <w:t>Dodavatele</w:t>
      </w:r>
      <w:r w:rsidRPr="00681BCE">
        <w:rPr>
          <w:rFonts w:cs="Arial"/>
        </w:rPr>
        <w:t xml:space="preserve"> převedena</w:t>
      </w:r>
      <w:r>
        <w:rPr>
          <w:rFonts w:cs="Arial"/>
        </w:rPr>
        <w:t>.</w:t>
      </w:r>
    </w:p>
    <w:p w14:paraId="7044A76C" w14:textId="6D94DF63" w:rsidR="00B14521" w:rsidRDefault="00B14521" w:rsidP="005A5BA1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Dodavatel důvěrné informace </w:t>
      </w:r>
      <w:r w:rsidR="009E76BA">
        <w:rPr>
          <w:rFonts w:cs="Arial"/>
          <w:szCs w:val="20"/>
        </w:rPr>
        <w:t>využije</w:t>
      </w:r>
      <w:r>
        <w:rPr>
          <w:rFonts w:cs="Arial"/>
          <w:szCs w:val="20"/>
        </w:rPr>
        <w:t xml:space="preserve"> </w:t>
      </w:r>
      <w:r w:rsidR="009E76BA">
        <w:rPr>
          <w:rFonts w:cs="Arial"/>
          <w:szCs w:val="20"/>
        </w:rPr>
        <w:t>pouze</w:t>
      </w:r>
      <w:r>
        <w:rPr>
          <w:rFonts w:cs="Arial"/>
          <w:szCs w:val="20"/>
        </w:rPr>
        <w:t xml:space="preserve"> pro účely přesnějšího </w:t>
      </w:r>
      <w:proofErr w:type="spellStart"/>
      <w:r>
        <w:rPr>
          <w:rFonts w:cs="Arial"/>
          <w:szCs w:val="20"/>
        </w:rPr>
        <w:t>nacenění</w:t>
      </w:r>
      <w:proofErr w:type="spellEnd"/>
      <w:r>
        <w:rPr>
          <w:rFonts w:cs="Arial"/>
          <w:szCs w:val="20"/>
        </w:rPr>
        <w:t xml:space="preserve"> jeho nabídkové ceny ve veřejné zakázce, tj. pro účel, pro který jsou důvěrné informace v rámci veřejné zakázky Českým rozhlasem </w:t>
      </w:r>
      <w:r w:rsidR="009E76BA">
        <w:rPr>
          <w:rFonts w:cs="Arial"/>
          <w:szCs w:val="20"/>
        </w:rPr>
        <w:t>poskytovány</w:t>
      </w:r>
      <w:r>
        <w:rPr>
          <w:rFonts w:cs="Arial"/>
          <w:szCs w:val="20"/>
        </w:rPr>
        <w:t>.</w:t>
      </w:r>
    </w:p>
    <w:p w14:paraId="74037032" w14:textId="15CF9DE3" w:rsidR="009E76BA" w:rsidRDefault="009E76BA" w:rsidP="009E76BA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>Dodavatel se zavazuje zachovávat mlčenlivost o důvěrných informacích, přičemž je nezpřístupní žádné třetí osobě s výjimkou svých zaměstnanců</w:t>
      </w:r>
      <w:r w:rsidR="00BF3595">
        <w:rPr>
          <w:rFonts w:cs="Arial"/>
          <w:szCs w:val="20"/>
        </w:rPr>
        <w:t xml:space="preserve"> či poddodavatelů, se kterými bude případně realizovat veřejnou zakázku</w:t>
      </w:r>
      <w:r>
        <w:rPr>
          <w:rFonts w:cs="Arial"/>
          <w:szCs w:val="20"/>
        </w:rPr>
        <w:t>,</w:t>
      </w:r>
      <w:r w:rsidR="00BF3595">
        <w:rPr>
          <w:rFonts w:cs="Arial"/>
          <w:szCs w:val="20"/>
        </w:rPr>
        <w:t xml:space="preserve"> přičemž</w:t>
      </w:r>
      <w:r>
        <w:rPr>
          <w:rFonts w:cs="Arial"/>
          <w:szCs w:val="20"/>
        </w:rPr>
        <w:t xml:space="preserve"> </w:t>
      </w:r>
      <w:r w:rsidR="00BF3595">
        <w:rPr>
          <w:rFonts w:cs="Arial"/>
          <w:szCs w:val="20"/>
        </w:rPr>
        <w:t>takové osoby</w:t>
      </w:r>
      <w:r>
        <w:rPr>
          <w:rFonts w:cs="Arial"/>
          <w:szCs w:val="20"/>
        </w:rPr>
        <w:t xml:space="preserve"> o povaze důvěrných informací </w:t>
      </w:r>
      <w:r w:rsidR="00BF3595">
        <w:rPr>
          <w:rFonts w:cs="Arial"/>
          <w:szCs w:val="20"/>
        </w:rPr>
        <w:t xml:space="preserve">Dodavatel </w:t>
      </w:r>
      <w:r>
        <w:rPr>
          <w:rFonts w:cs="Arial"/>
          <w:szCs w:val="20"/>
        </w:rPr>
        <w:t xml:space="preserve">předem poučí </w:t>
      </w:r>
      <w:r w:rsidR="00BF3595">
        <w:rPr>
          <w:rFonts w:cs="Arial"/>
          <w:szCs w:val="20"/>
        </w:rPr>
        <w:br/>
      </w:r>
      <w:r>
        <w:rPr>
          <w:rFonts w:cs="Arial"/>
          <w:szCs w:val="20"/>
        </w:rPr>
        <w:t xml:space="preserve">a zaváže je k mlčenlivosti </w:t>
      </w:r>
      <w:r w:rsidR="00BF3595">
        <w:rPr>
          <w:rFonts w:cs="Arial"/>
          <w:szCs w:val="20"/>
        </w:rPr>
        <w:t xml:space="preserve">v rozsahu </w:t>
      </w:r>
      <w:r>
        <w:rPr>
          <w:rFonts w:cs="Arial"/>
          <w:szCs w:val="20"/>
        </w:rPr>
        <w:t>obdobné</w:t>
      </w:r>
      <w:r w:rsidR="00BF3595">
        <w:rPr>
          <w:rFonts w:cs="Arial"/>
          <w:szCs w:val="20"/>
        </w:rPr>
        <w:t>m</w:t>
      </w:r>
      <w:r>
        <w:rPr>
          <w:rFonts w:cs="Arial"/>
          <w:szCs w:val="20"/>
        </w:rPr>
        <w:t xml:space="preserve"> tomuto P</w:t>
      </w:r>
      <w:r w:rsidR="009A1EAF">
        <w:rPr>
          <w:rFonts w:cs="Arial"/>
          <w:szCs w:val="20"/>
        </w:rPr>
        <w:t>rohlášení</w:t>
      </w:r>
      <w:r>
        <w:rPr>
          <w:rFonts w:cs="Arial"/>
          <w:szCs w:val="20"/>
        </w:rPr>
        <w:t>.</w:t>
      </w:r>
    </w:p>
    <w:p w14:paraId="3D63ABCB" w14:textId="6BC12A42" w:rsidR="00EC40FA" w:rsidRDefault="00EC40FA" w:rsidP="009E76BA">
      <w:pPr>
        <w:pStyle w:val="ListNumber-ContractCzechRadio"/>
        <w:rPr>
          <w:rFonts w:cs="Arial"/>
          <w:szCs w:val="20"/>
        </w:rPr>
      </w:pPr>
      <w:r>
        <w:rPr>
          <w:rFonts w:cs="Arial"/>
        </w:rPr>
        <w:t>V případě, kdy bude Dodavateli uložena povinnost poskytnout d</w:t>
      </w:r>
      <w:r w:rsidRPr="00681BCE">
        <w:rPr>
          <w:rFonts w:cs="Arial"/>
        </w:rPr>
        <w:t xml:space="preserve">ůvěrné informace orgánu státní správy nebo soudu na základě právně závazného požadavku </w:t>
      </w:r>
      <w:r>
        <w:rPr>
          <w:rFonts w:cs="Arial"/>
        </w:rPr>
        <w:t>a</w:t>
      </w:r>
      <w:r w:rsidRPr="00681BCE">
        <w:rPr>
          <w:rFonts w:cs="Arial"/>
        </w:rPr>
        <w:t>nebo v případech, kdy mu to přímo ukládá zákon</w:t>
      </w:r>
      <w:r>
        <w:rPr>
          <w:rFonts w:cs="Arial"/>
        </w:rPr>
        <w:t>, Dodavatel písemně informuje o této skutečnosti Český rozhlas</w:t>
      </w:r>
      <w:r w:rsidRPr="00EC40FA">
        <w:rPr>
          <w:rFonts w:cs="Arial"/>
        </w:rPr>
        <w:t xml:space="preserve"> </w:t>
      </w:r>
      <w:r w:rsidRPr="00681BCE">
        <w:rPr>
          <w:rFonts w:cs="Arial"/>
        </w:rPr>
        <w:t xml:space="preserve">ještě před tím, než </w:t>
      </w:r>
      <w:r>
        <w:rPr>
          <w:rFonts w:cs="Arial"/>
        </w:rPr>
        <w:t>d</w:t>
      </w:r>
      <w:r w:rsidRPr="00681BCE">
        <w:rPr>
          <w:rFonts w:cs="Arial"/>
        </w:rPr>
        <w:t xml:space="preserve">ůvěrné informace orgánu státní správy nebo soudu předá. Pokud </w:t>
      </w:r>
      <w:r>
        <w:rPr>
          <w:rFonts w:cs="Arial"/>
        </w:rPr>
        <w:t>Dodavateli</w:t>
      </w:r>
      <w:r w:rsidRPr="00681BCE">
        <w:rPr>
          <w:rFonts w:cs="Arial"/>
        </w:rPr>
        <w:t xml:space="preserve"> objektivní okolnosti zabrání, aby tak učinil před předá</w:t>
      </w:r>
      <w:r>
        <w:rPr>
          <w:rFonts w:cs="Arial"/>
        </w:rPr>
        <w:t>ním d</w:t>
      </w:r>
      <w:r w:rsidRPr="00681BCE">
        <w:rPr>
          <w:rFonts w:cs="Arial"/>
        </w:rPr>
        <w:t xml:space="preserve">ůvěrných informací, </w:t>
      </w:r>
      <w:r>
        <w:rPr>
          <w:rFonts w:cs="Arial"/>
        </w:rPr>
        <w:t>učiní tak</w:t>
      </w:r>
      <w:r w:rsidRPr="00681BCE">
        <w:rPr>
          <w:rFonts w:cs="Arial"/>
        </w:rPr>
        <w:t xml:space="preserve"> ihned poté, co mu to okolnosti umožní.</w:t>
      </w:r>
    </w:p>
    <w:p w14:paraId="58E8C5BC" w14:textId="01F30AB6" w:rsidR="000E1538" w:rsidRDefault="000E1538" w:rsidP="009E76BA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Dodavatel bude chránit důvěrné informace způsobem dle tohoto článku Prohlášení bez ohledu na výsledek veřejné zakázky po dobu 48 měsíců </w:t>
      </w:r>
      <w:r w:rsidR="00EC40FA">
        <w:rPr>
          <w:rFonts w:cs="Arial"/>
          <w:szCs w:val="20"/>
        </w:rPr>
        <w:t>od podpisu</w:t>
      </w:r>
      <w:r>
        <w:rPr>
          <w:rFonts w:cs="Arial"/>
          <w:szCs w:val="20"/>
        </w:rPr>
        <w:t xml:space="preserve"> tohoto Prohlášení.</w:t>
      </w:r>
    </w:p>
    <w:p w14:paraId="17CA9A49" w14:textId="257155EA" w:rsidR="009E76BA" w:rsidRDefault="009E76BA" w:rsidP="009E76BA">
      <w:pPr>
        <w:pStyle w:val="Heading-Number-ContractCzechRadio"/>
      </w:pPr>
      <w:r>
        <w:rPr>
          <w:rFonts w:cs="Arial"/>
        </w:rPr>
        <w:t>Porušení závazku mlčenlivosti</w:t>
      </w:r>
    </w:p>
    <w:p w14:paraId="76F7B931" w14:textId="77777777" w:rsidR="00566017" w:rsidRDefault="009A1EAF" w:rsidP="009A1EAF">
      <w:pPr>
        <w:pStyle w:val="ListNumber-ContractCzechRadio"/>
        <w:rPr>
          <w:rFonts w:cs="Arial"/>
          <w:szCs w:val="20"/>
        </w:rPr>
      </w:pPr>
      <w:r w:rsidRPr="009A1EAF">
        <w:rPr>
          <w:rFonts w:cs="Arial"/>
          <w:szCs w:val="20"/>
        </w:rPr>
        <w:t xml:space="preserve">Dodavatel </w:t>
      </w:r>
      <w:r>
        <w:rPr>
          <w:rFonts w:cs="Arial"/>
          <w:szCs w:val="20"/>
        </w:rPr>
        <w:t xml:space="preserve">podpisem Prohlášení na sebe přebírá </w:t>
      </w:r>
      <w:r w:rsidRPr="009A1EAF">
        <w:rPr>
          <w:rFonts w:cs="Arial"/>
          <w:szCs w:val="20"/>
        </w:rPr>
        <w:t>odpov</w:t>
      </w:r>
      <w:r>
        <w:rPr>
          <w:rFonts w:cs="Arial"/>
          <w:szCs w:val="20"/>
        </w:rPr>
        <w:t>ědnost</w:t>
      </w:r>
      <w:r w:rsidRPr="009A1EAF">
        <w:rPr>
          <w:rFonts w:cs="Arial"/>
          <w:szCs w:val="20"/>
        </w:rPr>
        <w:t xml:space="preserve"> za porušení povinností </w:t>
      </w:r>
      <w:r w:rsidR="00566017">
        <w:rPr>
          <w:rFonts w:cs="Arial"/>
          <w:szCs w:val="20"/>
        </w:rPr>
        <w:t>na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ochranu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důvěrných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informací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dle článku II. tohoto Prohlášení a to včetně porušení, které způsobil jeho p</w:t>
      </w:r>
      <w:r w:rsidRPr="009A1EAF">
        <w:rPr>
          <w:rFonts w:cs="Arial"/>
          <w:szCs w:val="20"/>
        </w:rPr>
        <w:t>oddodavatel</w:t>
      </w:r>
      <w:r>
        <w:rPr>
          <w:rFonts w:cs="Arial"/>
          <w:szCs w:val="20"/>
        </w:rPr>
        <w:t xml:space="preserve"> či zaměstnanec</w:t>
      </w:r>
      <w:r w:rsidRPr="009A1EAF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tak </w:t>
      </w:r>
      <w:r w:rsidRPr="009A1EAF">
        <w:rPr>
          <w:rFonts w:cs="Arial"/>
          <w:szCs w:val="20"/>
        </w:rPr>
        <w:t>jako by toto p</w:t>
      </w:r>
      <w:r>
        <w:rPr>
          <w:rFonts w:cs="Arial"/>
          <w:szCs w:val="20"/>
        </w:rPr>
        <w:t>orušení způsobil sám Dodavatel.</w:t>
      </w:r>
    </w:p>
    <w:p w14:paraId="60647FB6" w14:textId="4C4F3D0E" w:rsidR="009A1EAF" w:rsidRDefault="009A1EAF" w:rsidP="009A1EAF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Dodavatel se tímto výslovně zavazuje pro případ </w:t>
      </w:r>
      <w:r w:rsidR="00566017">
        <w:rPr>
          <w:rFonts w:cs="Arial"/>
          <w:szCs w:val="20"/>
        </w:rPr>
        <w:t xml:space="preserve">jakéhokoliv </w:t>
      </w:r>
      <w:r>
        <w:rPr>
          <w:rFonts w:cs="Arial"/>
          <w:szCs w:val="20"/>
        </w:rPr>
        <w:t xml:space="preserve">porušení </w:t>
      </w:r>
      <w:r w:rsidR="00566017" w:rsidRPr="009A1EAF">
        <w:rPr>
          <w:rFonts w:cs="Arial"/>
          <w:szCs w:val="20"/>
        </w:rPr>
        <w:t xml:space="preserve">povinností </w:t>
      </w:r>
      <w:r w:rsidR="00566017">
        <w:rPr>
          <w:rFonts w:cs="Arial"/>
          <w:szCs w:val="20"/>
        </w:rPr>
        <w:t xml:space="preserve">dle článku II. tohoto Prohlášení k zaplacení smluvní pokuty Českému rozhlasu ve výši </w:t>
      </w:r>
      <w:r w:rsidR="00612D43">
        <w:rPr>
          <w:rFonts w:cs="Arial"/>
          <w:b/>
          <w:szCs w:val="20"/>
        </w:rPr>
        <w:t>10</w:t>
      </w:r>
      <w:r w:rsidR="00CC7C1C">
        <w:rPr>
          <w:rFonts w:cs="Arial"/>
          <w:b/>
          <w:szCs w:val="20"/>
        </w:rPr>
        <w:t>0</w:t>
      </w:r>
      <w:r w:rsidR="00566017" w:rsidRPr="00566017">
        <w:rPr>
          <w:rFonts w:cs="Arial"/>
          <w:b/>
          <w:szCs w:val="20"/>
        </w:rPr>
        <w:t>.000,- Kč</w:t>
      </w:r>
      <w:r w:rsidR="00566017">
        <w:rPr>
          <w:rFonts w:cs="Arial"/>
          <w:szCs w:val="20"/>
        </w:rPr>
        <w:t xml:space="preserve"> za každé porušení takové povinnosti</w:t>
      </w:r>
      <w:r w:rsidR="00CC7C1C">
        <w:rPr>
          <w:rFonts w:cs="Arial"/>
          <w:szCs w:val="20"/>
        </w:rPr>
        <w:t>. Dodavatel současně</w:t>
      </w:r>
      <w:r w:rsidR="00566017">
        <w:rPr>
          <w:rFonts w:cs="Arial"/>
          <w:szCs w:val="20"/>
        </w:rPr>
        <w:t xml:space="preserve"> souhlasí s tím, že zaplacením takové smluvní pokuty nezaniká Českému rozhlasu nárok na náhradu škody, která mu byla způsobena porušením </w:t>
      </w:r>
      <w:r w:rsidR="00CC7C1C">
        <w:rPr>
          <w:rFonts w:cs="Arial"/>
          <w:szCs w:val="20"/>
        </w:rPr>
        <w:t>předmětné povinnosti</w:t>
      </w:r>
      <w:r w:rsidR="00566017">
        <w:rPr>
          <w:rFonts w:cs="Arial"/>
          <w:szCs w:val="20"/>
        </w:rPr>
        <w:t>, a to v plné výši.</w:t>
      </w:r>
    </w:p>
    <w:p w14:paraId="26D40F72" w14:textId="748ED3A2" w:rsidR="000E1538" w:rsidRDefault="000E1538" w:rsidP="009A1EAF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>Dodavatel Českému rozhlasu smluvní pokutu dle tohoto článku Prohlášení zaplatí do 15 dnů ode dne doručení písemné výzvy k její úhradě.</w:t>
      </w:r>
    </w:p>
    <w:p w14:paraId="78CC93D2" w14:textId="6EF97D04" w:rsidR="000E1538" w:rsidRDefault="000E1538" w:rsidP="000E1538">
      <w:pPr>
        <w:pStyle w:val="Heading-Number-ContractCzechRadio"/>
      </w:pPr>
      <w:r>
        <w:rPr>
          <w:rFonts w:cs="Arial"/>
        </w:rPr>
        <w:t>Závěrečná ustanovení</w:t>
      </w:r>
    </w:p>
    <w:p w14:paraId="3D276847" w14:textId="22BC3C51" w:rsidR="00566017" w:rsidRDefault="000E1538" w:rsidP="000E1538">
      <w:pPr>
        <w:pStyle w:val="ListNumber-ContractCzechRadio"/>
        <w:rPr>
          <w:rFonts w:cs="Arial"/>
          <w:szCs w:val="20"/>
        </w:rPr>
      </w:pPr>
      <w:r w:rsidRPr="000E1538">
        <w:rPr>
          <w:rFonts w:cs="Arial"/>
          <w:szCs w:val="20"/>
        </w:rPr>
        <w:t xml:space="preserve">Veškerá práva a povinnosti </w:t>
      </w:r>
      <w:r>
        <w:rPr>
          <w:rFonts w:cs="Arial"/>
          <w:szCs w:val="20"/>
        </w:rPr>
        <w:t xml:space="preserve">vznikající Dodavateli podpisem tohoto Prohlášení </w:t>
      </w:r>
      <w:r w:rsidRPr="000E1538">
        <w:rPr>
          <w:rFonts w:cs="Arial"/>
          <w:szCs w:val="20"/>
        </w:rPr>
        <w:t xml:space="preserve">přecházejí, pokud to povaha těchto práv a povinností nevylučuje, na </w:t>
      </w:r>
      <w:r>
        <w:rPr>
          <w:rFonts w:cs="Arial"/>
          <w:szCs w:val="20"/>
        </w:rPr>
        <w:t xml:space="preserve">jeho </w:t>
      </w:r>
      <w:r w:rsidRPr="000E1538">
        <w:rPr>
          <w:rFonts w:cs="Arial"/>
          <w:szCs w:val="20"/>
        </w:rPr>
        <w:t>právní</w:t>
      </w:r>
      <w:r>
        <w:rPr>
          <w:rFonts w:cs="Arial"/>
          <w:szCs w:val="20"/>
        </w:rPr>
        <w:t>ho</w:t>
      </w:r>
      <w:r w:rsidRPr="000E1538">
        <w:rPr>
          <w:rFonts w:cs="Arial"/>
          <w:szCs w:val="20"/>
        </w:rPr>
        <w:t xml:space="preserve"> nástupce.</w:t>
      </w:r>
    </w:p>
    <w:p w14:paraId="51E6B408" w14:textId="000120CD" w:rsidR="000E1538" w:rsidRDefault="000E1538" w:rsidP="00EC40FA">
      <w:pPr>
        <w:pStyle w:val="ListNumber-ContractCzechRadio"/>
      </w:pPr>
      <w:r>
        <w:rPr>
          <w:rFonts w:cs="Arial"/>
          <w:szCs w:val="20"/>
        </w:rPr>
        <w:t xml:space="preserve">Dodavatel prohlašuje, že se </w:t>
      </w:r>
      <w:r w:rsidR="00EC40FA">
        <w:rPr>
          <w:rFonts w:cs="Arial"/>
          <w:szCs w:val="20"/>
        </w:rPr>
        <w:t xml:space="preserve">před podpisem tohoto Prohlášení </w:t>
      </w:r>
      <w:r>
        <w:rPr>
          <w:rFonts w:cs="Arial"/>
          <w:szCs w:val="20"/>
        </w:rPr>
        <w:t>seznámil s</w:t>
      </w:r>
      <w:r w:rsidR="00EC40FA">
        <w:rPr>
          <w:rFonts w:cs="Arial"/>
          <w:szCs w:val="20"/>
        </w:rPr>
        <w:t xml:space="preserve"> jeho obsahem, činí jej </w:t>
      </w:r>
      <w:r w:rsidRPr="002E4874">
        <w:t xml:space="preserve">na základě </w:t>
      </w:r>
      <w:r w:rsidR="00EC40FA">
        <w:t>své pravé, vážné a svobodné vůle</w:t>
      </w:r>
      <w:r w:rsidRPr="002E4874">
        <w:t>, nikoliv v tísni anebo za nápadně ne</w:t>
      </w:r>
      <w:r w:rsidR="00EC40FA">
        <w:t>výhodných podmínek, což stvrzuje svým</w:t>
      </w:r>
      <w:r w:rsidRPr="002E4874">
        <w:t xml:space="preserve"> podpis</w:t>
      </w:r>
      <w:r w:rsidR="00EC40FA">
        <w:t>em</w:t>
      </w:r>
      <w:r w:rsidRPr="002E4874">
        <w:t xml:space="preserve">. </w:t>
      </w:r>
    </w:p>
    <w:p w14:paraId="6BEB524E" w14:textId="77777777" w:rsidR="00BC663A" w:rsidRPr="00681BCE" w:rsidRDefault="00BC663A" w:rsidP="00BC663A">
      <w:pPr>
        <w:pStyle w:val="BlockQuotation"/>
        <w:keepNext/>
        <w:widowControl/>
        <w:ind w:left="0" w:right="0" w:firstLine="0"/>
        <w:rPr>
          <w:rFonts w:ascii="Arial" w:hAnsi="Arial" w:cs="Arial"/>
          <w:color w:val="000000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</w:tblGrid>
      <w:tr w:rsidR="00EC40FA" w14:paraId="025B8CCE" w14:textId="77777777" w:rsidTr="00B2103E">
        <w:tc>
          <w:tcPr>
            <w:tcW w:w="4366" w:type="dxa"/>
            <w:shd w:val="clear" w:color="auto" w:fill="auto"/>
            <w:hideMark/>
          </w:tcPr>
          <w:p w14:paraId="70442C11" w14:textId="3E597001" w:rsidR="00EC40FA" w:rsidRDefault="00EC40FA" w:rsidP="00EC40FA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6A7DA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rPr>
                <w:rFonts w:cs="Arial"/>
                <w:szCs w:val="20"/>
              </w:rPr>
              <w:t xml:space="preserve"> </w:t>
            </w:r>
            <w:r>
              <w:t xml:space="preserve">dne </w:t>
            </w:r>
            <w:r w:rsidRPr="00212C40">
              <w:rPr>
                <w:rFonts w:cs="Arial"/>
                <w:szCs w:val="20"/>
              </w:rPr>
              <w:t>[</w:t>
            </w:r>
            <w:r w:rsidRPr="006A7DA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EC40FA" w14:paraId="46AA0C5A" w14:textId="77777777" w:rsidTr="00B2103E">
        <w:tc>
          <w:tcPr>
            <w:tcW w:w="4366" w:type="dxa"/>
            <w:shd w:val="clear" w:color="auto" w:fill="auto"/>
            <w:hideMark/>
          </w:tcPr>
          <w:p w14:paraId="0D355B6F" w14:textId="4964E5F9" w:rsidR="00EC40FA" w:rsidRPr="00FF77DF" w:rsidRDefault="00EC40FA" w:rsidP="00B2103E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Dodavatele</w:t>
            </w:r>
          </w:p>
          <w:p w14:paraId="53016553" w14:textId="77777777" w:rsidR="00EC40FA" w:rsidRPr="00212C40" w:rsidRDefault="00EC40FA" w:rsidP="00B2103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6A7DA0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Pr="004D6079">
              <w:rPr>
                <w:rFonts w:cs="Arial"/>
                <w:b/>
                <w:szCs w:val="20"/>
              </w:rPr>
              <w:t>]</w:t>
            </w:r>
          </w:p>
          <w:p w14:paraId="7799143B" w14:textId="77777777" w:rsidR="00EC40FA" w:rsidRDefault="00EC40FA" w:rsidP="00B2103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4D6079">
              <w:rPr>
                <w:rFonts w:cs="Arial"/>
                <w:b/>
                <w:szCs w:val="20"/>
              </w:rPr>
              <w:t>[</w:t>
            </w:r>
            <w:r w:rsidRPr="006A7DA0">
              <w:rPr>
                <w:rFonts w:cs="Arial"/>
                <w:b/>
                <w:szCs w:val="20"/>
                <w:highlight w:val="yellow"/>
              </w:rPr>
              <w:t>DOPLNIT FUNKCI</w:t>
            </w:r>
            <w:r w:rsidRPr="004D6079">
              <w:rPr>
                <w:rFonts w:cs="Arial"/>
                <w:b/>
                <w:szCs w:val="20"/>
              </w:rPr>
              <w:t>]</w:t>
            </w:r>
          </w:p>
        </w:tc>
      </w:tr>
    </w:tbl>
    <w:p w14:paraId="6630605A" w14:textId="77777777" w:rsidR="00BC663A" w:rsidRPr="00681BCE" w:rsidRDefault="00BC663A" w:rsidP="00BC663A">
      <w:pPr>
        <w:pStyle w:val="BlockQuotation"/>
        <w:keepNext/>
        <w:widowControl/>
        <w:ind w:left="0" w:right="0" w:firstLine="0"/>
        <w:rPr>
          <w:rFonts w:ascii="Arial" w:hAnsi="Arial" w:cs="Arial"/>
          <w:sz w:val="20"/>
        </w:rPr>
      </w:pPr>
    </w:p>
    <w:sectPr w:rsidR="00BC663A" w:rsidRPr="00681BCE" w:rsidSect="00007EC4">
      <w:headerReference w:type="default" r:id="rId9"/>
      <w:endnotePr>
        <w:numFmt w:val="decimal"/>
      </w:endnotePr>
      <w:pgSz w:w="11909" w:h="16834" w:code="9"/>
      <w:pgMar w:top="1298" w:right="1134" w:bottom="1418" w:left="1134" w:header="567" w:footer="418" w:gutter="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Barášková Petra" w:date="2025-08-01T15:22:00Z" w:initials="BP">
    <w:p w14:paraId="1B65D291" w14:textId="0BDB4F2A" w:rsidR="00BC77C3" w:rsidRDefault="00BC77C3">
      <w:pPr>
        <w:pStyle w:val="Textkomente"/>
      </w:pPr>
      <w:r>
        <w:rPr>
          <w:rStyle w:val="Odkaznakoment"/>
        </w:rPr>
        <w:annotationRef/>
      </w:r>
      <w:proofErr w:type="spellStart"/>
      <w:r>
        <w:t>Opravdu</w:t>
      </w:r>
      <w:proofErr w:type="spellEnd"/>
      <w:r>
        <w:t xml:space="preserve">?? </w:t>
      </w:r>
      <w:proofErr w:type="spellStart"/>
      <w:r>
        <w:t>Nemá</w:t>
      </w:r>
      <w:proofErr w:type="spellEnd"/>
      <w:r>
        <w:t xml:space="preserve"> to </w:t>
      </w:r>
      <w:proofErr w:type="spellStart"/>
      <w:r>
        <w:t>být</w:t>
      </w:r>
      <w:proofErr w:type="spellEnd"/>
      <w:r>
        <w:t xml:space="preserve"> </w:t>
      </w:r>
      <w:proofErr w:type="spellStart"/>
      <w:r w:rsidR="00295F7E">
        <w:t>jiné</w:t>
      </w:r>
      <w:proofErr w:type="spellEnd"/>
      <w:r w:rsidR="00295F7E">
        <w:t xml:space="preserve"> </w:t>
      </w:r>
      <w:proofErr w:type="spellStart"/>
      <w:r w:rsidR="00295F7E">
        <w:t>číslo</w:t>
      </w:r>
      <w:proofErr w:type="spellEnd"/>
      <w:r w:rsidR="00295F7E">
        <w:t xml:space="preserve"> </w:t>
      </w:r>
      <w:proofErr w:type="spellStart"/>
      <w:r w:rsidR="00295F7E">
        <w:t>přílohy</w:t>
      </w:r>
      <w:proofErr w:type="spellEnd"/>
      <w:r w:rsidR="00295F7E">
        <w:t xml:space="preserve">? Se </w:t>
      </w:r>
      <w:proofErr w:type="spellStart"/>
      <w:r w:rsidR="00295F7E">
        <w:t>seznamem</w:t>
      </w:r>
      <w:proofErr w:type="spellEnd"/>
      <w:r w:rsidR="00295F7E">
        <w:t xml:space="preserve"> mi to </w:t>
      </w:r>
      <w:proofErr w:type="spellStart"/>
      <w:r w:rsidR="00295F7E">
        <w:t>neodpovídá</w:t>
      </w:r>
      <w:proofErr w:type="spellEnd"/>
      <w:r w:rsidR="00295F7E">
        <w:t xml:space="preserve">. </w:t>
      </w:r>
    </w:p>
  </w:comment>
  <w:comment w:id="4" w:author="Kramář Jiří" w:date="2025-08-04T17:26:00Z" w:initials="KJ">
    <w:p w14:paraId="2FBDBF5F" w14:textId="39CD899F" w:rsidR="001F057E" w:rsidRDefault="001F057E">
      <w:pPr>
        <w:pStyle w:val="Textkomente"/>
      </w:pPr>
      <w:r>
        <w:rPr>
          <w:rStyle w:val="Odkaznakoment"/>
        </w:rPr>
        <w:annotationRef/>
      </w:r>
      <w:proofErr w:type="spellStart"/>
      <w:r>
        <w:t>Příloha</w:t>
      </w:r>
      <w:proofErr w:type="spellEnd"/>
      <w:r>
        <w:t xml:space="preserve"> č. 10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B65D291" w15:done="0"/>
  <w15:commentEx w15:paraId="2FBDBF5F" w15:paraIdParent="1B65D29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65D291" w16cid:durableId="2C3B6B67"/>
  <w16cid:commentId w16cid:paraId="2FBDBF5F" w16cid:durableId="2C3B6B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1F155" w14:textId="77777777" w:rsidR="00F402CF" w:rsidRDefault="00F402CF">
      <w:r>
        <w:separator/>
      </w:r>
    </w:p>
  </w:endnote>
  <w:endnote w:type="continuationSeparator" w:id="0">
    <w:p w14:paraId="744DEAD4" w14:textId="77777777" w:rsidR="00F402CF" w:rsidRDefault="00F4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,Bold">
    <w:altName w:val="MS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A7D36" w14:textId="77777777" w:rsidR="00F402CF" w:rsidRDefault="00F402CF">
      <w:r>
        <w:separator/>
      </w:r>
    </w:p>
  </w:footnote>
  <w:footnote w:type="continuationSeparator" w:id="0">
    <w:p w14:paraId="52134678" w14:textId="77777777" w:rsidR="00F402CF" w:rsidRDefault="00F4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9C4F4" w14:textId="77777777" w:rsidR="00580381" w:rsidRPr="00842994" w:rsidRDefault="00580381" w:rsidP="00842994">
    <w:pPr>
      <w:pStyle w:val="Zhlav"/>
      <w:jc w:val="both"/>
      <w:rPr>
        <w:rFonts w:ascii="Arial" w:hAnsi="Arial" w:cs="Arial"/>
        <w:b/>
        <w:color w:val="999999"/>
        <w:sz w:val="20"/>
      </w:rPr>
    </w:pPr>
  </w:p>
  <w:p w14:paraId="5EB5B5EE" w14:textId="77777777" w:rsidR="00580381" w:rsidRPr="00842994" w:rsidRDefault="00580381">
    <w:pPr>
      <w:pStyle w:val="Zhlav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C1405C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CBD2C43"/>
    <w:multiLevelType w:val="singleLevel"/>
    <w:tmpl w:val="9FACF9A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2990F9D"/>
    <w:multiLevelType w:val="hybridMultilevel"/>
    <w:tmpl w:val="0F92B4CA"/>
    <w:lvl w:ilvl="0" w:tplc="2C0E6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41DA96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F4861"/>
    <w:multiLevelType w:val="singleLevel"/>
    <w:tmpl w:val="EC1C91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18"/>
      </w:rPr>
    </w:lvl>
  </w:abstractNum>
  <w:abstractNum w:abstractNumId="6" w15:restartNumberingAfterBreak="0">
    <w:nsid w:val="32244F10"/>
    <w:multiLevelType w:val="multilevel"/>
    <w:tmpl w:val="C2A02212"/>
    <w:numStyleLink w:val="List-Contract"/>
  </w:abstractNum>
  <w:abstractNum w:abstractNumId="7" w15:restartNumberingAfterBreak="0">
    <w:nsid w:val="3A161D6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FA42801"/>
    <w:multiLevelType w:val="singleLevel"/>
    <w:tmpl w:val="CD467340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450048C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48C57DB6"/>
    <w:multiLevelType w:val="hybridMultilevel"/>
    <w:tmpl w:val="11D0D686"/>
    <w:lvl w:ilvl="0" w:tplc="B7E4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E37A62"/>
    <w:multiLevelType w:val="hybridMultilevel"/>
    <w:tmpl w:val="0F92B4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DA96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24A5A"/>
    <w:multiLevelType w:val="hybridMultilevel"/>
    <w:tmpl w:val="0F92B4CA"/>
    <w:lvl w:ilvl="0" w:tplc="2C0E6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41DA96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034DA"/>
    <w:multiLevelType w:val="hybridMultilevel"/>
    <w:tmpl w:val="98B00932"/>
    <w:lvl w:ilvl="0" w:tplc="B7E4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B74CA9"/>
    <w:multiLevelType w:val="singleLevel"/>
    <w:tmpl w:val="1A3E2B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08C343F"/>
    <w:multiLevelType w:val="singleLevel"/>
    <w:tmpl w:val="723C09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7CFD3E77"/>
    <w:multiLevelType w:val="hybridMultilevel"/>
    <w:tmpl w:val="2372465C"/>
    <w:lvl w:ilvl="0" w:tplc="B7E4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4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13"/>
  </w:num>
  <w:num w:numId="9">
    <w:abstractNumId w:val="16"/>
  </w:num>
  <w:num w:numId="10">
    <w:abstractNumId w:val="10"/>
  </w:num>
  <w:num w:numId="11">
    <w:abstractNumId w:val="11"/>
  </w:num>
  <w:num w:numId="12">
    <w:abstractNumId w:val="12"/>
  </w:num>
  <w:num w:numId="13">
    <w:abstractNumId w:val="4"/>
  </w:num>
  <w:num w:numId="14">
    <w:abstractNumId w:val="9"/>
  </w:num>
  <w:num w:numId="15">
    <w:abstractNumId w:val="2"/>
  </w:num>
  <w:num w:numId="16">
    <w:abstractNumId w:val="1"/>
  </w:num>
  <w:num w:numId="17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amář Jiří">
    <w15:presenceInfo w15:providerId="AD" w15:userId="S-1-5-21-1516916145-3332080500-352412931-13636"/>
  </w15:person>
  <w15:person w15:author="Barášková Petra">
    <w15:presenceInfo w15:providerId="AD" w15:userId="S-1-5-21-1516916145-3332080500-352412931-256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7A"/>
    <w:rsid w:val="00007EC4"/>
    <w:rsid w:val="00032AAD"/>
    <w:rsid w:val="00063B29"/>
    <w:rsid w:val="00077368"/>
    <w:rsid w:val="000941A8"/>
    <w:rsid w:val="000E1538"/>
    <w:rsid w:val="000E22C0"/>
    <w:rsid w:val="000F4A82"/>
    <w:rsid w:val="00107567"/>
    <w:rsid w:val="00146B6A"/>
    <w:rsid w:val="0015167A"/>
    <w:rsid w:val="00156D28"/>
    <w:rsid w:val="001576BA"/>
    <w:rsid w:val="001B3C1B"/>
    <w:rsid w:val="001C074C"/>
    <w:rsid w:val="001C28E9"/>
    <w:rsid w:val="001C58B7"/>
    <w:rsid w:val="001D655A"/>
    <w:rsid w:val="001E7DBF"/>
    <w:rsid w:val="001F057E"/>
    <w:rsid w:val="001F5BCF"/>
    <w:rsid w:val="002154A6"/>
    <w:rsid w:val="00233A6F"/>
    <w:rsid w:val="0024492A"/>
    <w:rsid w:val="0025246D"/>
    <w:rsid w:val="002608DB"/>
    <w:rsid w:val="00295F7E"/>
    <w:rsid w:val="00296B88"/>
    <w:rsid w:val="002A2D93"/>
    <w:rsid w:val="002B5144"/>
    <w:rsid w:val="002C367E"/>
    <w:rsid w:val="00317FFE"/>
    <w:rsid w:val="00320E28"/>
    <w:rsid w:val="0032599D"/>
    <w:rsid w:val="003457F4"/>
    <w:rsid w:val="00354A8F"/>
    <w:rsid w:val="00357337"/>
    <w:rsid w:val="0037433D"/>
    <w:rsid w:val="0037557D"/>
    <w:rsid w:val="003A3BE7"/>
    <w:rsid w:val="003C64AB"/>
    <w:rsid w:val="003F704B"/>
    <w:rsid w:val="004103E4"/>
    <w:rsid w:val="004A50FB"/>
    <w:rsid w:val="004D762C"/>
    <w:rsid w:val="005133F4"/>
    <w:rsid w:val="0051520A"/>
    <w:rsid w:val="005153AD"/>
    <w:rsid w:val="00540B52"/>
    <w:rsid w:val="00566017"/>
    <w:rsid w:val="00580381"/>
    <w:rsid w:val="005A5BA1"/>
    <w:rsid w:val="005B5F13"/>
    <w:rsid w:val="005C4F79"/>
    <w:rsid w:val="005E178E"/>
    <w:rsid w:val="005E5CB0"/>
    <w:rsid w:val="006001C3"/>
    <w:rsid w:val="0060217B"/>
    <w:rsid w:val="00612D43"/>
    <w:rsid w:val="00680680"/>
    <w:rsid w:val="00681BCE"/>
    <w:rsid w:val="0068618D"/>
    <w:rsid w:val="00690BB2"/>
    <w:rsid w:val="00697C7F"/>
    <w:rsid w:val="006A7DA0"/>
    <w:rsid w:val="006E213E"/>
    <w:rsid w:val="006F3ECD"/>
    <w:rsid w:val="00722A99"/>
    <w:rsid w:val="00723818"/>
    <w:rsid w:val="00761400"/>
    <w:rsid w:val="0078105F"/>
    <w:rsid w:val="00783BA6"/>
    <w:rsid w:val="00793D00"/>
    <w:rsid w:val="0079733F"/>
    <w:rsid w:val="007D3867"/>
    <w:rsid w:val="00807F36"/>
    <w:rsid w:val="0081177C"/>
    <w:rsid w:val="00820D5F"/>
    <w:rsid w:val="00822318"/>
    <w:rsid w:val="00823CD7"/>
    <w:rsid w:val="00832070"/>
    <w:rsid w:val="008331C9"/>
    <w:rsid w:val="008334B3"/>
    <w:rsid w:val="00842994"/>
    <w:rsid w:val="00866E37"/>
    <w:rsid w:val="00883FD4"/>
    <w:rsid w:val="008A39D0"/>
    <w:rsid w:val="008C747D"/>
    <w:rsid w:val="00962482"/>
    <w:rsid w:val="009659C2"/>
    <w:rsid w:val="009A1EAF"/>
    <w:rsid w:val="009A758B"/>
    <w:rsid w:val="009B3263"/>
    <w:rsid w:val="009E76BA"/>
    <w:rsid w:val="00A24DD5"/>
    <w:rsid w:val="00A568A4"/>
    <w:rsid w:val="00A57E0B"/>
    <w:rsid w:val="00A7262E"/>
    <w:rsid w:val="00A82138"/>
    <w:rsid w:val="00AA3FBE"/>
    <w:rsid w:val="00AA6CAB"/>
    <w:rsid w:val="00AB0EAA"/>
    <w:rsid w:val="00AE4125"/>
    <w:rsid w:val="00B14521"/>
    <w:rsid w:val="00B33640"/>
    <w:rsid w:val="00B338CE"/>
    <w:rsid w:val="00B44DD6"/>
    <w:rsid w:val="00BC663A"/>
    <w:rsid w:val="00BC77C3"/>
    <w:rsid w:val="00BD6722"/>
    <w:rsid w:val="00BE1122"/>
    <w:rsid w:val="00BF1733"/>
    <w:rsid w:val="00BF3595"/>
    <w:rsid w:val="00C053BE"/>
    <w:rsid w:val="00C47A38"/>
    <w:rsid w:val="00C72665"/>
    <w:rsid w:val="00C95816"/>
    <w:rsid w:val="00C96380"/>
    <w:rsid w:val="00CC7C1C"/>
    <w:rsid w:val="00CD1E41"/>
    <w:rsid w:val="00D316AE"/>
    <w:rsid w:val="00D36F76"/>
    <w:rsid w:val="00D558EC"/>
    <w:rsid w:val="00D61157"/>
    <w:rsid w:val="00D66E24"/>
    <w:rsid w:val="00D90533"/>
    <w:rsid w:val="00DE5B72"/>
    <w:rsid w:val="00E02ED6"/>
    <w:rsid w:val="00E07BB9"/>
    <w:rsid w:val="00E23897"/>
    <w:rsid w:val="00E41074"/>
    <w:rsid w:val="00E91AF6"/>
    <w:rsid w:val="00EC40FA"/>
    <w:rsid w:val="00EE2973"/>
    <w:rsid w:val="00EE4493"/>
    <w:rsid w:val="00EE574A"/>
    <w:rsid w:val="00F402CF"/>
    <w:rsid w:val="00F447EF"/>
    <w:rsid w:val="00F60FE8"/>
    <w:rsid w:val="00F815DF"/>
    <w:rsid w:val="00F93646"/>
    <w:rsid w:val="00FC644B"/>
    <w:rsid w:val="00FD2E0B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7464C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7EC4"/>
    <w:pPr>
      <w:widowControl w:val="0"/>
    </w:pPr>
    <w:rPr>
      <w:sz w:val="24"/>
      <w:lang w:val="en-AU" w:eastAsia="en-US"/>
    </w:rPr>
  </w:style>
  <w:style w:type="paragraph" w:styleId="Nadpis1">
    <w:name w:val="heading 1"/>
    <w:basedOn w:val="Normln"/>
    <w:next w:val="Normln"/>
    <w:qFormat/>
    <w:rsid w:val="00007EC4"/>
    <w:pPr>
      <w:keepNext/>
      <w:spacing w:before="240" w:after="60"/>
      <w:jc w:val="center"/>
      <w:outlineLvl w:val="0"/>
    </w:pPr>
    <w:rPr>
      <w:b/>
      <w:kern w:val="28"/>
      <w:sz w:val="22"/>
    </w:rPr>
  </w:style>
  <w:style w:type="paragraph" w:styleId="Nadpis2">
    <w:name w:val="heading 2"/>
    <w:basedOn w:val="Normln"/>
    <w:next w:val="Normln"/>
    <w:qFormat/>
    <w:rsid w:val="00007EC4"/>
    <w:pPr>
      <w:keepNext/>
      <w:widowControl/>
      <w:spacing w:after="60"/>
      <w:jc w:val="both"/>
      <w:outlineLvl w:val="1"/>
    </w:pPr>
    <w:rPr>
      <w:b/>
      <w:sz w:val="22"/>
      <w:lang w:val="cs-CZ"/>
    </w:rPr>
  </w:style>
  <w:style w:type="paragraph" w:styleId="Nadpis4">
    <w:name w:val="heading 4"/>
    <w:basedOn w:val="Normln"/>
    <w:next w:val="Normln"/>
    <w:rsid w:val="00007EC4"/>
    <w:pPr>
      <w:keepNext/>
      <w:jc w:val="center"/>
      <w:outlineLvl w:val="3"/>
    </w:pPr>
    <w:rPr>
      <w:sz w:val="18"/>
    </w:rPr>
  </w:style>
  <w:style w:type="paragraph" w:styleId="Nadpis5">
    <w:name w:val="heading 5"/>
    <w:basedOn w:val="Normln"/>
    <w:next w:val="Normln"/>
    <w:qFormat/>
    <w:rsid w:val="00007EC4"/>
    <w:pPr>
      <w:keepNext/>
      <w:widowControl/>
      <w:autoSpaceDE w:val="0"/>
      <w:autoSpaceDN w:val="0"/>
      <w:adjustRightInd w:val="0"/>
      <w:outlineLvl w:val="4"/>
    </w:pPr>
    <w:rPr>
      <w:rFonts w:ascii="Arial,Bold" w:hAnsi="Arial,Bold"/>
      <w:b/>
      <w:bCs/>
      <w:szCs w:val="24"/>
      <w:lang w:val="cs-CZ"/>
    </w:rPr>
  </w:style>
  <w:style w:type="paragraph" w:styleId="Nadpis6">
    <w:name w:val="heading 6"/>
    <w:basedOn w:val="Normln"/>
    <w:next w:val="Normln"/>
    <w:qFormat/>
    <w:rsid w:val="00007EC4"/>
    <w:pPr>
      <w:keepNext/>
      <w:widowControl/>
      <w:autoSpaceDE w:val="0"/>
      <w:autoSpaceDN w:val="0"/>
      <w:adjustRightInd w:val="0"/>
      <w:jc w:val="center"/>
      <w:outlineLvl w:val="5"/>
    </w:pPr>
    <w:rPr>
      <w:rFonts w:ascii="Arial,Bold" w:hAnsi="Arial,Bold"/>
      <w:b/>
      <w:bCs/>
      <w:szCs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Nadpis12">
    <w:name w:val="Heading 1.Nadpis 12"/>
    <w:basedOn w:val="Normln"/>
    <w:next w:val="Normln"/>
    <w:rsid w:val="00007EC4"/>
    <w:pPr>
      <w:keepNext/>
    </w:pPr>
    <w:rPr>
      <w:b/>
    </w:rPr>
  </w:style>
  <w:style w:type="paragraph" w:customStyle="1" w:styleId="Heading2Nadpis14">
    <w:name w:val="Heading 2.Nadpis 14"/>
    <w:basedOn w:val="Normln"/>
    <w:next w:val="Normln"/>
    <w:rsid w:val="00007EC4"/>
    <w:pPr>
      <w:keepNext/>
    </w:pPr>
    <w:rPr>
      <w:b/>
      <w:sz w:val="28"/>
    </w:rPr>
  </w:style>
  <w:style w:type="paragraph" w:customStyle="1" w:styleId="Heading3Nadpis16">
    <w:name w:val="Heading 3.Nadpis 16"/>
    <w:basedOn w:val="Normln"/>
    <w:next w:val="Normln"/>
    <w:rsid w:val="00007EC4"/>
    <w:pPr>
      <w:keepNext/>
    </w:pPr>
    <w:rPr>
      <w:b/>
      <w:sz w:val="32"/>
    </w:rPr>
  </w:style>
  <w:style w:type="paragraph" w:styleId="Zpat">
    <w:name w:val="footer"/>
    <w:basedOn w:val="Normln"/>
    <w:rsid w:val="00007EC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07EC4"/>
    <w:rPr>
      <w:sz w:val="20"/>
    </w:rPr>
  </w:style>
  <w:style w:type="paragraph" w:styleId="Zkladntext">
    <w:name w:val="Body Text"/>
    <w:basedOn w:val="Normln"/>
    <w:rsid w:val="00007EC4"/>
  </w:style>
  <w:style w:type="paragraph" w:styleId="Zkladntext2">
    <w:name w:val="Body Text 2"/>
    <w:basedOn w:val="Normln"/>
    <w:rsid w:val="00007EC4"/>
    <w:pPr>
      <w:jc w:val="both"/>
    </w:pPr>
    <w:rPr>
      <w:sz w:val="22"/>
    </w:rPr>
  </w:style>
  <w:style w:type="paragraph" w:customStyle="1" w:styleId="katka">
    <w:name w:val="katka"/>
    <w:basedOn w:val="Normln"/>
    <w:rsid w:val="00007EC4"/>
    <w:pPr>
      <w:jc w:val="both"/>
    </w:pPr>
  </w:style>
  <w:style w:type="paragraph" w:styleId="Zhlav">
    <w:name w:val="header"/>
    <w:basedOn w:val="Normln"/>
    <w:rsid w:val="00007EC4"/>
    <w:pPr>
      <w:tabs>
        <w:tab w:val="center" w:pos="4153"/>
        <w:tab w:val="right" w:pos="8306"/>
      </w:tabs>
    </w:pPr>
  </w:style>
  <w:style w:type="paragraph" w:styleId="Zkladntextodsazen">
    <w:name w:val="Body Text Indent"/>
    <w:basedOn w:val="Normln"/>
    <w:rsid w:val="00007EC4"/>
    <w:pPr>
      <w:ind w:left="284" w:hanging="284"/>
      <w:jc w:val="both"/>
    </w:pPr>
    <w:rPr>
      <w:sz w:val="22"/>
    </w:rPr>
  </w:style>
  <w:style w:type="paragraph" w:styleId="Zkladntextodsazen2">
    <w:name w:val="Body Text Indent 2"/>
    <w:basedOn w:val="Normln"/>
    <w:rsid w:val="00007EC4"/>
    <w:pPr>
      <w:ind w:left="284" w:hanging="284"/>
    </w:pPr>
    <w:rPr>
      <w:sz w:val="22"/>
    </w:rPr>
  </w:style>
  <w:style w:type="paragraph" w:styleId="Nzev">
    <w:name w:val="Title"/>
    <w:basedOn w:val="Normln"/>
    <w:qFormat/>
    <w:rsid w:val="00007EC4"/>
    <w:pPr>
      <w:widowControl/>
      <w:jc w:val="center"/>
    </w:pPr>
    <w:rPr>
      <w:sz w:val="28"/>
      <w:lang w:val="cs-CZ"/>
    </w:rPr>
  </w:style>
  <w:style w:type="paragraph" w:customStyle="1" w:styleId="0">
    <w:name w:val="0"/>
    <w:basedOn w:val="Heading1Nadpis12"/>
    <w:rsid w:val="00007EC4"/>
    <w:pPr>
      <w:spacing w:after="80" w:line="300" w:lineRule="atLeast"/>
    </w:pPr>
    <w:rPr>
      <w:rFonts w:ascii="Garamond" w:hAnsi="Garamond"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ormal-podtitul">
    <w:name w:val="Normal-podtitul"/>
    <w:basedOn w:val="Normln"/>
    <w:rsid w:val="00007EC4"/>
    <w:pPr>
      <w:widowControl/>
      <w:spacing w:after="120"/>
      <w:jc w:val="center"/>
    </w:pPr>
    <w:rPr>
      <w:b/>
      <w:sz w:val="22"/>
      <w:lang w:val="cs-CZ"/>
    </w:rPr>
  </w:style>
  <w:style w:type="paragraph" w:styleId="Zkladntext3">
    <w:name w:val="Body Text 3"/>
    <w:basedOn w:val="Normln"/>
    <w:rsid w:val="00007EC4"/>
    <w:pPr>
      <w:widowControl/>
      <w:jc w:val="both"/>
    </w:pPr>
    <w:rPr>
      <w:rFonts w:ascii="Arial" w:hAnsi="Arial" w:cs="Arial"/>
      <w:sz w:val="20"/>
      <w:lang w:val="cs-CZ"/>
    </w:rPr>
  </w:style>
  <w:style w:type="paragraph" w:styleId="Zkladntextodsazen3">
    <w:name w:val="Body Text Indent 3"/>
    <w:basedOn w:val="Normln"/>
    <w:rsid w:val="00007EC4"/>
    <w:pPr>
      <w:keepNext/>
      <w:widowControl/>
      <w:spacing w:after="240"/>
      <w:ind w:left="426" w:hanging="426"/>
      <w:jc w:val="both"/>
    </w:pPr>
    <w:rPr>
      <w:rFonts w:ascii="Arial" w:hAnsi="Arial" w:cs="Arial"/>
      <w:sz w:val="20"/>
      <w:lang w:val="cs-CZ"/>
    </w:rPr>
  </w:style>
  <w:style w:type="paragraph" w:customStyle="1" w:styleId="nazevclanku">
    <w:name w:val="nazev clanku"/>
    <w:rsid w:val="00007EC4"/>
    <w:pPr>
      <w:tabs>
        <w:tab w:val="left" w:pos="216"/>
        <w:tab w:val="left" w:pos="936"/>
        <w:tab w:val="left" w:pos="1656"/>
        <w:tab w:val="left" w:pos="2376"/>
        <w:tab w:val="left" w:pos="3096"/>
        <w:tab w:val="left" w:pos="3816"/>
        <w:tab w:val="left" w:pos="4536"/>
        <w:tab w:val="left" w:pos="5256"/>
        <w:tab w:val="left" w:pos="5976"/>
        <w:tab w:val="left" w:pos="6696"/>
        <w:tab w:val="left" w:pos="7416"/>
        <w:tab w:val="left" w:pos="8136"/>
      </w:tabs>
      <w:jc w:val="center"/>
    </w:pPr>
    <w:rPr>
      <w:b/>
      <w:sz w:val="24"/>
      <w:lang w:eastAsia="en-US"/>
    </w:rPr>
  </w:style>
  <w:style w:type="paragraph" w:styleId="Textbubliny">
    <w:name w:val="Balloon Text"/>
    <w:basedOn w:val="Normln"/>
    <w:semiHidden/>
    <w:rsid w:val="0079733F"/>
    <w:pPr>
      <w:widowControl/>
      <w:ind w:left="567" w:hanging="567"/>
    </w:pPr>
    <w:rPr>
      <w:rFonts w:ascii="Tahoma" w:hAnsi="Tahoma" w:cs="Tahoma"/>
      <w:sz w:val="16"/>
      <w:szCs w:val="16"/>
      <w:lang w:val="cs-CZ"/>
    </w:rPr>
  </w:style>
  <w:style w:type="paragraph" w:customStyle="1" w:styleId="BlockQuotation">
    <w:name w:val="Block Quotation"/>
    <w:basedOn w:val="Normln"/>
    <w:uiPriority w:val="99"/>
    <w:rsid w:val="00BC663A"/>
    <w:pPr>
      <w:ind w:left="426" w:right="425" w:hanging="426"/>
      <w:jc w:val="both"/>
    </w:pPr>
    <w:rPr>
      <w:sz w:val="22"/>
      <w:lang w:val="cs-CZ" w:eastAsia="cs-CZ"/>
    </w:rPr>
  </w:style>
  <w:style w:type="paragraph" w:styleId="Odstavecseseznamem">
    <w:name w:val="List Paragraph"/>
    <w:basedOn w:val="Normln"/>
    <w:uiPriority w:val="34"/>
    <w:qFormat/>
    <w:rsid w:val="0051520A"/>
    <w:pPr>
      <w:ind w:left="720"/>
      <w:contextualSpacing/>
    </w:pPr>
  </w:style>
  <w:style w:type="character" w:styleId="Odkaznakoment">
    <w:name w:val="annotation reference"/>
    <w:aliases w:val="Comment Reference (Czech Radio)"/>
    <w:basedOn w:val="Standardnpsmoodstavce"/>
    <w:unhideWhenUsed/>
    <w:rsid w:val="00317FFE"/>
    <w:rPr>
      <w:sz w:val="18"/>
      <w:szCs w:val="18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317FFE"/>
    <w:rPr>
      <w:szCs w:val="24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317FFE"/>
    <w:rPr>
      <w:sz w:val="24"/>
      <w:szCs w:val="24"/>
      <w:lang w:val="en-AU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7FFE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7FFE"/>
    <w:rPr>
      <w:b/>
      <w:bCs/>
      <w:sz w:val="24"/>
      <w:szCs w:val="24"/>
      <w:lang w:val="en-AU" w:eastAsia="en-US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5A5BA1"/>
    <w:pPr>
      <w:widowControl/>
      <w:numPr>
        <w:ilvl w:val="1"/>
        <w:numId w:val="17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val="cs-CZ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5A5BA1"/>
    <w:pPr>
      <w:widowControl/>
      <w:numPr>
        <w:ilvl w:val="2"/>
        <w:numId w:val="17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val="cs-CZ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5A5BA1"/>
    <w:pPr>
      <w:keepNext/>
      <w:keepLines/>
      <w:widowControl/>
      <w:numPr>
        <w:numId w:val="17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val="cs-CZ"/>
    </w:rPr>
  </w:style>
  <w:style w:type="numbering" w:customStyle="1" w:styleId="List-Contract">
    <w:name w:val="List - Contract"/>
    <w:uiPriority w:val="99"/>
    <w:rsid w:val="005A5BA1"/>
    <w:pPr>
      <w:numPr>
        <w:numId w:val="16"/>
      </w:numPr>
    </w:pPr>
  </w:style>
  <w:style w:type="paragraph" w:styleId="Zvr">
    <w:name w:val="Closing"/>
    <w:aliases w:val="Closing (Czech Radio)"/>
    <w:basedOn w:val="Normln"/>
    <w:link w:val="ZvrChar"/>
    <w:uiPriority w:val="4"/>
    <w:rsid w:val="00EC40FA"/>
    <w:pPr>
      <w:widowControl/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750" w:line="250" w:lineRule="exact"/>
    </w:pPr>
    <w:rPr>
      <w:rFonts w:ascii="Arial" w:eastAsia="Calibri" w:hAnsi="Arial"/>
      <w:sz w:val="20"/>
      <w:szCs w:val="22"/>
      <w:lang w:val="cs-CZ"/>
    </w:r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EC40FA"/>
    <w:rPr>
      <w:rFonts w:ascii="Arial" w:eastAsia="Calibri" w:hAnsi="Arial"/>
      <w:szCs w:val="22"/>
      <w:lang w:eastAsia="en-US"/>
    </w:rPr>
  </w:style>
  <w:style w:type="character" w:styleId="Siln">
    <w:name w:val="Strong"/>
    <w:aliases w:val="Strong (Czech Radio)"/>
    <w:uiPriority w:val="6"/>
    <w:qFormat/>
    <w:rsid w:val="00EC40FA"/>
    <w:rPr>
      <w:b/>
      <w:bCs/>
    </w:rPr>
  </w:style>
  <w:style w:type="paragraph" w:styleId="Revize">
    <w:name w:val="Revision"/>
    <w:hidden/>
    <w:uiPriority w:val="99"/>
    <w:semiHidden/>
    <w:rsid w:val="00612D43"/>
    <w:rPr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682</Words>
  <Characters>4029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Smlouva o zachování důvěrnosti informací</vt:lpstr>
      <vt:lpstr>Smlouva o zachování důvěrnosti informací</vt:lpstr>
    </vt:vector>
  </TitlesOfParts>
  <Company>Český rozhlas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zachování důvěrnosti informací</dc:title>
  <dc:creator>Mgr. Ing. Petr Šmelhaus</dc:creator>
  <cp:lastModifiedBy>Barášková Petra</cp:lastModifiedBy>
  <cp:revision>9</cp:revision>
  <cp:lastPrinted>2022-04-13T13:07:00Z</cp:lastPrinted>
  <dcterms:created xsi:type="dcterms:W3CDTF">2023-03-21T09:49:00Z</dcterms:created>
  <dcterms:modified xsi:type="dcterms:W3CDTF">2025-08-05T12:12:00Z</dcterms:modified>
</cp:coreProperties>
</file>